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E49D7D" w14:textId="4A7ECC64" w:rsidR="00C44418" w:rsidRPr="00D32290" w:rsidRDefault="00C44418" w:rsidP="00C44418">
      <w:pPr>
        <w:rPr>
          <w:rFonts w:asciiTheme="minorHAnsi" w:eastAsia="Calibri" w:hAnsiTheme="minorHAnsi" w:cstheme="minorHAnsi"/>
          <w:b/>
          <w:bCs/>
          <w:color w:val="0070C0"/>
        </w:rPr>
      </w:pPr>
      <w:r w:rsidRPr="00D32290">
        <w:rPr>
          <w:rFonts w:asciiTheme="minorHAnsi" w:eastAsia="Calibri" w:hAnsiTheme="minorHAnsi" w:cstheme="minorHAnsi"/>
          <w:b/>
          <w:bCs/>
          <w:color w:val="0070C0"/>
        </w:rPr>
        <w:t xml:space="preserve">PLATTE RIVER RECOVERY IMPLEMENTATION PROGRAM (PRRIP </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or</w:t>
      </w:r>
      <w:r w:rsidR="00983D1C" w:rsidRPr="00D32290">
        <w:rPr>
          <w:rFonts w:asciiTheme="minorHAnsi" w:eastAsia="Calibri" w:hAnsiTheme="minorHAnsi" w:cstheme="minorHAnsi"/>
          <w:b/>
          <w:bCs/>
          <w:color w:val="0070C0"/>
        </w:rPr>
        <w:t>-</w:t>
      </w:r>
      <w:r w:rsidRPr="00D32290">
        <w:rPr>
          <w:rFonts w:asciiTheme="minorHAnsi" w:eastAsia="Calibri" w:hAnsiTheme="minorHAnsi" w:cstheme="minorHAnsi"/>
          <w:b/>
          <w:bCs/>
          <w:color w:val="0070C0"/>
        </w:rPr>
        <w:t xml:space="preserve"> Program)</w:t>
      </w:r>
    </w:p>
    <w:p w14:paraId="2D7A76B0" w14:textId="01FE5D3E" w:rsidR="00C44418" w:rsidRPr="00220CBE" w:rsidRDefault="00983D1C" w:rsidP="00C44418">
      <w:pPr>
        <w:rPr>
          <w:rFonts w:asciiTheme="minorHAnsi" w:eastAsia="Calibri" w:hAnsiTheme="minorHAnsi" w:cstheme="minorHAnsi"/>
          <w:b/>
          <w:bCs/>
        </w:rPr>
      </w:pPr>
      <w:r w:rsidRPr="00220CBE">
        <w:rPr>
          <w:rFonts w:asciiTheme="minorHAnsi" w:eastAsia="Calibri" w:hAnsiTheme="minorHAnsi" w:cstheme="minorHAnsi"/>
          <w:b/>
          <w:bCs/>
        </w:rPr>
        <w:t xml:space="preserve">Technical Advisory Committee </w:t>
      </w:r>
      <w:r w:rsidR="00C44418" w:rsidRPr="00220CBE">
        <w:rPr>
          <w:rFonts w:asciiTheme="minorHAnsi" w:eastAsia="Calibri" w:hAnsiTheme="minorHAnsi" w:cstheme="minorHAnsi"/>
          <w:b/>
          <w:bCs/>
        </w:rPr>
        <w:t>(</w:t>
      </w:r>
      <w:r w:rsidRPr="00220CBE">
        <w:rPr>
          <w:rFonts w:asciiTheme="minorHAnsi" w:eastAsia="Calibri" w:hAnsiTheme="minorHAnsi" w:cstheme="minorHAnsi"/>
          <w:b/>
          <w:bCs/>
        </w:rPr>
        <w:t>TA</w:t>
      </w:r>
      <w:r w:rsidR="00C44418" w:rsidRPr="00220CBE">
        <w:rPr>
          <w:rFonts w:asciiTheme="minorHAnsi" w:eastAsia="Calibri" w:hAnsiTheme="minorHAnsi" w:cstheme="minorHAnsi"/>
          <w:b/>
          <w:bCs/>
        </w:rPr>
        <w:t xml:space="preserve">C) Virtual </w:t>
      </w:r>
      <w:r w:rsidRPr="00220CBE">
        <w:rPr>
          <w:rFonts w:asciiTheme="minorHAnsi" w:eastAsia="Calibri" w:hAnsiTheme="minorHAnsi" w:cstheme="minorHAnsi"/>
          <w:b/>
          <w:bCs/>
        </w:rPr>
        <w:t>Meeting</w:t>
      </w:r>
    </w:p>
    <w:p w14:paraId="36A040AF" w14:textId="77777777" w:rsidR="001005A0" w:rsidRDefault="00C44418" w:rsidP="00C44418">
      <w:pPr>
        <w:rPr>
          <w:rFonts w:asciiTheme="minorHAnsi" w:eastAsia="Calibri" w:hAnsiTheme="minorHAnsi" w:cstheme="minorHAnsi"/>
          <w:i/>
          <w:iCs/>
        </w:rPr>
      </w:pPr>
      <w:r w:rsidRPr="00220CBE">
        <w:rPr>
          <w:rFonts w:asciiTheme="minorHAnsi" w:eastAsia="Calibri" w:hAnsiTheme="minorHAnsi" w:cstheme="minorHAnsi"/>
          <w:i/>
          <w:iCs/>
        </w:rPr>
        <w:t xml:space="preserve">Meeting held </w:t>
      </w:r>
      <w:r w:rsidR="001005A0">
        <w:rPr>
          <w:rFonts w:asciiTheme="minorHAnsi" w:eastAsia="Calibri" w:hAnsiTheme="minorHAnsi" w:cstheme="minorHAnsi"/>
          <w:i/>
          <w:iCs/>
        </w:rPr>
        <w:t>in person at Denver Airport Marriott</w:t>
      </w:r>
    </w:p>
    <w:p w14:paraId="202DABB4" w14:textId="5D12D5C8" w:rsidR="00C44418" w:rsidRPr="00220CBE" w:rsidRDefault="001005A0" w:rsidP="00C44418">
      <w:pPr>
        <w:rPr>
          <w:rFonts w:asciiTheme="minorHAnsi" w:eastAsia="Calibri" w:hAnsiTheme="minorHAnsi" w:cstheme="minorHAnsi"/>
          <w:i/>
          <w:iCs/>
        </w:rPr>
      </w:pPr>
      <w:r>
        <w:rPr>
          <w:rFonts w:asciiTheme="minorHAnsi" w:eastAsia="Calibri" w:hAnsiTheme="minorHAnsi" w:cstheme="minorHAnsi"/>
          <w:i/>
          <w:iCs/>
        </w:rPr>
        <w:t>Gateway Park, 16455 E 40</w:t>
      </w:r>
      <w:r w:rsidRPr="001005A0">
        <w:rPr>
          <w:rFonts w:asciiTheme="minorHAnsi" w:eastAsia="Calibri" w:hAnsiTheme="minorHAnsi" w:cstheme="minorHAnsi"/>
          <w:i/>
          <w:iCs/>
          <w:vertAlign w:val="superscript"/>
        </w:rPr>
        <w:t>th</w:t>
      </w:r>
      <w:r>
        <w:rPr>
          <w:rFonts w:asciiTheme="minorHAnsi" w:eastAsia="Calibri" w:hAnsiTheme="minorHAnsi" w:cstheme="minorHAnsi"/>
          <w:i/>
          <w:iCs/>
        </w:rPr>
        <w:t xml:space="preserve"> Circle, Aurora, CO 80011</w:t>
      </w:r>
    </w:p>
    <w:p w14:paraId="2CD177BF" w14:textId="77777777" w:rsidR="00EE7E78" w:rsidRPr="00220CBE" w:rsidRDefault="00EE7E78" w:rsidP="00EE7E78">
      <w:pPr>
        <w:rPr>
          <w:rFonts w:asciiTheme="minorHAnsi" w:eastAsia="Calibri" w:hAnsiTheme="minorHAnsi" w:cstheme="minorHAnsi"/>
        </w:rPr>
      </w:pPr>
      <w:hyperlink r:id="rId11" w:history="1">
        <w:r w:rsidRPr="00025CDC">
          <w:rPr>
            <w:rStyle w:val="Hyperlink"/>
            <w:rFonts w:asciiTheme="minorHAnsi" w:eastAsia="Calibri" w:hAnsiTheme="minorHAnsi" w:cstheme="minorHAnsi"/>
            <w:b/>
            <w:bCs/>
          </w:rPr>
          <w:t>Day #1:</w:t>
        </w:r>
        <w:r w:rsidRPr="00025CDC">
          <w:rPr>
            <w:rStyle w:val="Hyperlink"/>
            <w:rFonts w:asciiTheme="minorHAnsi" w:eastAsia="Calibri" w:hAnsiTheme="minorHAnsi" w:cstheme="minorHAnsi"/>
          </w:rPr>
          <w:t xml:space="preserve"> Tuesday, July 22, 2025; 1:00 PM – 4:45 PM MT</w:t>
        </w:r>
      </w:hyperlink>
    </w:p>
    <w:p w14:paraId="704D465F" w14:textId="32742ECE" w:rsidR="00C44418" w:rsidRPr="00220CBE" w:rsidRDefault="00C44418" w:rsidP="004734D9">
      <w:pPr>
        <w:pStyle w:val="NoSpacing"/>
        <w:rPr>
          <w:rFonts w:asciiTheme="minorHAnsi" w:hAnsiTheme="minorHAnsi" w:cstheme="minorHAnsi"/>
          <w:b/>
          <w:bCs/>
        </w:rPr>
      </w:pPr>
    </w:p>
    <w:p w14:paraId="437AD6C1" w14:textId="77777777" w:rsidR="00E559FA" w:rsidRPr="00763C25" w:rsidRDefault="00E559FA" w:rsidP="00E559FA">
      <w:pPr>
        <w:pStyle w:val="NoSpacing"/>
        <w:rPr>
          <w:rFonts w:asciiTheme="minorHAnsi" w:hAnsiTheme="minorHAnsi" w:cstheme="minorHAnsi"/>
          <w:b/>
          <w:bCs/>
          <w:color w:val="0070C0"/>
        </w:rPr>
      </w:pPr>
      <w:r w:rsidRPr="00763C25">
        <w:rPr>
          <w:rFonts w:asciiTheme="minorHAnsi" w:hAnsiTheme="minorHAnsi" w:cstheme="minorHAnsi"/>
          <w:b/>
          <w:bCs/>
          <w:color w:val="0070C0"/>
        </w:rPr>
        <w:t>Technical Advisory Committee (TAC)</w:t>
      </w:r>
    </w:p>
    <w:p w14:paraId="5A8D756A" w14:textId="77777777" w:rsidR="00E559FA" w:rsidRPr="00763C25" w:rsidRDefault="00E559FA" w:rsidP="00E559FA">
      <w:pPr>
        <w:jc w:val="both"/>
        <w:rPr>
          <w:rFonts w:asciiTheme="minorHAnsi" w:eastAsia="Times New Roman" w:hAnsiTheme="minorHAnsi" w:cstheme="minorHAnsi"/>
          <w:bCs/>
        </w:rPr>
      </w:pPr>
      <w:r w:rsidRPr="00763C25">
        <w:rPr>
          <w:rFonts w:asciiTheme="minorHAnsi" w:eastAsia="Times New Roman" w:hAnsiTheme="minorHAnsi" w:cstheme="minorHAnsi"/>
          <w:b/>
          <w:bCs/>
        </w:rPr>
        <w:t>State of Wyoming</w:t>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t>Bureau of Reclamation (Reclamation)</w:t>
      </w:r>
    </w:p>
    <w:p w14:paraId="7FDE5266"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Barry Lawrence – Member</w:t>
      </w:r>
      <w:r w:rsidRPr="00763C25">
        <w:rPr>
          <w:rFonts w:asciiTheme="minorHAnsi" w:eastAsia="Times New Roman" w:hAnsiTheme="minorHAnsi" w:cstheme="minorHAnsi"/>
        </w:rPr>
        <w:tab/>
        <w:t xml:space="preserve"> </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Brock Merrill – Member</w:t>
      </w:r>
      <w:r w:rsidRPr="00763C25">
        <w:rPr>
          <w:rFonts w:asciiTheme="minorHAnsi" w:eastAsia="Times New Roman" w:hAnsiTheme="minorHAnsi" w:cstheme="minorHAnsi"/>
        </w:rPr>
        <w:tab/>
      </w:r>
      <w:r w:rsidRPr="00763C25">
        <w:rPr>
          <w:rFonts w:asciiTheme="minorHAnsi" w:eastAsia="Times New Roman" w:hAnsiTheme="minorHAnsi" w:cstheme="minorHAnsi"/>
        </w:rPr>
        <w:tab/>
      </w:r>
    </w:p>
    <w:p w14:paraId="0F0C0CAB"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bCs/>
        </w:rPr>
        <w:t>Michelle Hubbard  – Al</w:t>
      </w:r>
      <w:r w:rsidRPr="00763C25">
        <w:rPr>
          <w:rFonts w:asciiTheme="minorHAnsi" w:eastAsia="Times New Roman" w:hAnsiTheme="minorHAnsi" w:cstheme="minorHAnsi"/>
        </w:rPr>
        <w:t>ternate</w:t>
      </w:r>
    </w:p>
    <w:p w14:paraId="5C4EA81A"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 xml:space="preserve">Cheyenne Love </w:t>
      </w:r>
      <w:r w:rsidRPr="00763C25">
        <w:rPr>
          <w:rFonts w:asciiTheme="minorHAnsi" w:eastAsia="Times New Roman" w:hAnsiTheme="minorHAnsi" w:cstheme="minorHAnsi"/>
          <w:bCs/>
        </w:rPr>
        <w:t>– Al</w:t>
      </w:r>
      <w:r w:rsidRPr="00763C25">
        <w:rPr>
          <w:rFonts w:asciiTheme="minorHAnsi" w:eastAsia="Times New Roman" w:hAnsiTheme="minorHAnsi" w:cstheme="minorHAnsi"/>
        </w:rPr>
        <w:t>ternate</w:t>
      </w:r>
    </w:p>
    <w:p w14:paraId="5093DF30" w14:textId="77777777" w:rsidR="00E559FA" w:rsidRPr="00763C25" w:rsidRDefault="00E559FA" w:rsidP="00E559FA">
      <w:pPr>
        <w:jc w:val="both"/>
        <w:rPr>
          <w:rFonts w:asciiTheme="minorHAnsi" w:eastAsia="Times New Roman" w:hAnsiTheme="minorHAnsi" w:cstheme="minorHAnsi"/>
          <w:b/>
        </w:rPr>
      </w:pPr>
      <w:r w:rsidRPr="00763C25">
        <w:rPr>
          <w:rFonts w:asciiTheme="minorHAnsi" w:eastAsia="Times New Roman" w:hAnsiTheme="minorHAnsi" w:cstheme="minorHAnsi"/>
        </w:rPr>
        <w:t xml:space="preserve">Jeremy Manley </w:t>
      </w:r>
      <w:r w:rsidRPr="00763C25">
        <w:rPr>
          <w:rFonts w:asciiTheme="minorHAnsi" w:eastAsia="Times New Roman" w:hAnsiTheme="minorHAnsi" w:cstheme="minorHAnsi"/>
          <w:bCs/>
        </w:rPr>
        <w:t>– Al</w:t>
      </w:r>
      <w:r w:rsidRPr="00763C25">
        <w:rPr>
          <w:rFonts w:asciiTheme="minorHAnsi" w:eastAsia="Times New Roman" w:hAnsiTheme="minorHAnsi" w:cstheme="minorHAnsi"/>
        </w:rPr>
        <w:t>ternate</w:t>
      </w:r>
    </w:p>
    <w:p w14:paraId="53E603EF" w14:textId="77777777" w:rsidR="00E559FA" w:rsidRDefault="00E559FA" w:rsidP="00E559FA">
      <w:pPr>
        <w:jc w:val="both"/>
        <w:rPr>
          <w:rFonts w:asciiTheme="minorHAnsi" w:eastAsia="Times New Roman" w:hAnsiTheme="minorHAnsi" w:cstheme="minorHAnsi"/>
          <w:b/>
          <w:highlight w:val="yellow"/>
        </w:rPr>
      </w:pPr>
    </w:p>
    <w:p w14:paraId="3A31DD50"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b/>
        </w:rPr>
        <w:t>State of Colorado</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b/>
        </w:rPr>
        <w:t>U.S. Fish and Wildlife Service (Service)</w:t>
      </w:r>
    </w:p>
    <w:p w14:paraId="260418B6" w14:textId="77777777" w:rsidR="00E559FA" w:rsidRPr="00F4258D"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Kara Scheel – Member</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Matt Rabbe – Member</w:t>
      </w:r>
    </w:p>
    <w:p w14:paraId="0634BF02" w14:textId="77777777" w:rsidR="00E559FA" w:rsidRPr="00EE7E78" w:rsidRDefault="00E559FA" w:rsidP="00E559FA">
      <w:pPr>
        <w:jc w:val="both"/>
        <w:rPr>
          <w:rFonts w:asciiTheme="minorHAnsi" w:eastAsia="Times New Roman" w:hAnsiTheme="minorHAnsi" w:cstheme="minorHAnsi"/>
          <w:highlight w:val="yellow"/>
        </w:rPr>
      </w:pPr>
    </w:p>
    <w:p w14:paraId="30906EBE"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b/>
          <w:bCs/>
        </w:rPr>
        <w:t>State of Nebraska</w:t>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t>Environmental Entities</w:t>
      </w:r>
    </w:p>
    <w:p w14:paraId="2FF53FA6" w14:textId="77777777" w:rsidR="00E559FA" w:rsidRPr="00763C25" w:rsidRDefault="00E559FA" w:rsidP="00E559FA">
      <w:pPr>
        <w:jc w:val="both"/>
        <w:rPr>
          <w:rFonts w:asciiTheme="minorHAnsi" w:eastAsia="Times New Roman" w:hAnsiTheme="minorHAnsi" w:cstheme="minorHAnsi"/>
          <w:bCs/>
        </w:rPr>
      </w:pPr>
      <w:r w:rsidRPr="00763C25">
        <w:rPr>
          <w:rFonts w:asciiTheme="minorHAnsi" w:eastAsia="Times New Roman" w:hAnsiTheme="minorHAnsi" w:cstheme="minorHAnsi"/>
          <w:bCs/>
        </w:rPr>
        <w:t>Caitlin Kingsley</w:t>
      </w:r>
      <w:r w:rsidRPr="00763C25">
        <w:rPr>
          <w:rFonts w:asciiTheme="minorHAnsi" w:eastAsia="Times New Roman" w:hAnsiTheme="minorHAnsi" w:cstheme="minorHAnsi"/>
        </w:rPr>
        <w:t xml:space="preserve"> – </w:t>
      </w:r>
      <w:r w:rsidRPr="00763C25">
        <w:rPr>
          <w:rFonts w:asciiTheme="minorHAnsi" w:eastAsia="Times New Roman" w:hAnsiTheme="minorHAnsi" w:cstheme="minorHAnsi"/>
          <w:bCs/>
        </w:rPr>
        <w:t>Member</w:t>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t>Rich Walters – Member</w:t>
      </w:r>
    </w:p>
    <w:p w14:paraId="6E9787DD" w14:textId="77777777" w:rsidR="00E559FA" w:rsidRPr="00E559FA"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E559FA">
        <w:rPr>
          <w:rFonts w:asciiTheme="minorHAnsi" w:eastAsia="Times New Roman" w:hAnsiTheme="minorHAnsi" w:cstheme="minorHAnsi"/>
        </w:rPr>
        <w:t>Amanda Hegg – Member</w:t>
      </w:r>
    </w:p>
    <w:p w14:paraId="46440AD7" w14:textId="77777777" w:rsidR="00E559FA" w:rsidRPr="00E559FA" w:rsidRDefault="00E559FA" w:rsidP="00E559FA">
      <w:pPr>
        <w:jc w:val="both"/>
        <w:rPr>
          <w:rFonts w:asciiTheme="minorHAnsi" w:eastAsia="Times New Roman" w:hAnsiTheme="minorHAnsi" w:cstheme="minorHAnsi"/>
          <w:bCs/>
        </w:rPr>
      </w:pPr>
      <w:r w:rsidRPr="00E559FA">
        <w:rPr>
          <w:rFonts w:asciiTheme="minorHAnsi" w:eastAsia="Times New Roman" w:hAnsiTheme="minorHAnsi" w:cstheme="minorHAnsi"/>
          <w:bCs/>
        </w:rPr>
        <w:tab/>
      </w:r>
      <w:r w:rsidRPr="00E559FA">
        <w:rPr>
          <w:rFonts w:asciiTheme="minorHAnsi" w:eastAsia="Times New Roman" w:hAnsiTheme="minorHAnsi" w:cstheme="minorHAnsi"/>
          <w:bCs/>
        </w:rPr>
        <w:tab/>
      </w:r>
      <w:r w:rsidRPr="00E559FA">
        <w:rPr>
          <w:rFonts w:asciiTheme="minorHAnsi" w:eastAsia="Times New Roman" w:hAnsiTheme="minorHAnsi" w:cstheme="minorHAnsi"/>
          <w:bCs/>
        </w:rPr>
        <w:tab/>
      </w:r>
      <w:r w:rsidRPr="00E559FA">
        <w:rPr>
          <w:rFonts w:asciiTheme="minorHAnsi" w:eastAsia="Times New Roman" w:hAnsiTheme="minorHAnsi" w:cstheme="minorHAnsi"/>
          <w:bCs/>
        </w:rPr>
        <w:tab/>
      </w:r>
      <w:r w:rsidRPr="00E559FA">
        <w:rPr>
          <w:rFonts w:asciiTheme="minorHAnsi" w:eastAsia="Times New Roman" w:hAnsiTheme="minorHAnsi" w:cstheme="minorHAnsi"/>
          <w:bCs/>
        </w:rPr>
        <w:tab/>
      </w:r>
      <w:r w:rsidRPr="00E559FA">
        <w:rPr>
          <w:rFonts w:asciiTheme="minorHAnsi" w:eastAsia="Times New Roman" w:hAnsiTheme="minorHAnsi" w:cstheme="minorHAnsi"/>
          <w:bCs/>
        </w:rPr>
        <w:tab/>
      </w:r>
      <w:r w:rsidRPr="00E559FA">
        <w:rPr>
          <w:rFonts w:asciiTheme="minorHAnsi" w:eastAsia="Times New Roman" w:hAnsiTheme="minorHAnsi" w:cstheme="minorHAnsi"/>
          <w:bCs/>
        </w:rPr>
        <w:tab/>
        <w:t>Bethany Ostrom – Alternate</w:t>
      </w:r>
    </w:p>
    <w:p w14:paraId="3B60C720" w14:textId="77777777" w:rsidR="00E559FA" w:rsidRPr="00E559FA" w:rsidRDefault="00E559FA" w:rsidP="00E559FA">
      <w:pPr>
        <w:ind w:left="4320" w:firstLine="720"/>
        <w:jc w:val="both"/>
        <w:rPr>
          <w:rFonts w:asciiTheme="minorHAnsi" w:eastAsia="Times New Roman" w:hAnsiTheme="minorHAnsi" w:cstheme="minorHAnsi"/>
          <w:bCs/>
        </w:rPr>
      </w:pPr>
      <w:r w:rsidRPr="00E559FA">
        <w:rPr>
          <w:rFonts w:asciiTheme="minorHAnsi" w:eastAsia="Times New Roman" w:hAnsiTheme="minorHAnsi" w:cstheme="minorHAnsi"/>
          <w:bCs/>
        </w:rPr>
        <w:t>Melissa Mosier – Alternate</w:t>
      </w:r>
    </w:p>
    <w:p w14:paraId="0AC3FB7B" w14:textId="77777777" w:rsidR="00E559FA" w:rsidRPr="00E559FA" w:rsidRDefault="00E559FA" w:rsidP="00E559FA">
      <w:pPr>
        <w:jc w:val="both"/>
        <w:rPr>
          <w:rFonts w:asciiTheme="minorHAnsi" w:eastAsia="Times New Roman" w:hAnsiTheme="minorHAnsi" w:cstheme="minorHAnsi"/>
          <w:bCs/>
          <w:highlight w:val="yellow"/>
        </w:rPr>
      </w:pPr>
    </w:p>
    <w:p w14:paraId="1B9363E5" w14:textId="77777777" w:rsidR="00E559FA" w:rsidRPr="00763C25" w:rsidRDefault="00E559FA" w:rsidP="00E559FA">
      <w:pPr>
        <w:jc w:val="both"/>
        <w:rPr>
          <w:rFonts w:asciiTheme="minorHAnsi" w:eastAsia="Times New Roman" w:hAnsiTheme="minorHAnsi" w:cstheme="minorHAnsi"/>
          <w:bCs/>
        </w:rPr>
      </w:pPr>
      <w:r w:rsidRPr="00763C25">
        <w:rPr>
          <w:rFonts w:asciiTheme="minorHAnsi" w:eastAsia="Times New Roman" w:hAnsiTheme="minorHAnsi" w:cstheme="minorHAnsi"/>
          <w:b/>
          <w:bCs/>
        </w:rPr>
        <w:t>Upper Platte Water Users</w:t>
      </w:r>
      <w:r w:rsidRPr="00763C25">
        <w:rPr>
          <w:rFonts w:asciiTheme="minorHAnsi" w:eastAsia="Times New Roman" w:hAnsiTheme="minorHAnsi" w:cstheme="minorHAnsi"/>
          <w:bCs/>
        </w:rPr>
        <w:t xml:space="preserve"> </w:t>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
          <w:bCs/>
        </w:rPr>
        <w:t>Colorado Water Users</w:t>
      </w:r>
    </w:p>
    <w:p w14:paraId="006C033D" w14:textId="09303426" w:rsidR="00E559FA" w:rsidRPr="00763C25" w:rsidRDefault="00E559FA" w:rsidP="00E559FA">
      <w:pPr>
        <w:jc w:val="both"/>
        <w:rPr>
          <w:rFonts w:asciiTheme="minorHAnsi" w:eastAsia="Times New Roman" w:hAnsiTheme="minorHAnsi" w:cstheme="minorHAnsi"/>
          <w:bCs/>
        </w:rPr>
      </w:pPr>
      <w:r w:rsidRPr="00763C25">
        <w:rPr>
          <w:rFonts w:asciiTheme="minorHAnsi" w:eastAsia="Times New Roman" w:hAnsiTheme="minorHAnsi" w:cstheme="minorHAnsi"/>
          <w:bCs/>
        </w:rPr>
        <w:t>n/a</w:t>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Pr>
          <w:rFonts w:asciiTheme="minorHAnsi" w:eastAsia="Times New Roman" w:hAnsiTheme="minorHAnsi" w:cstheme="minorHAnsi"/>
          <w:bCs/>
        </w:rPr>
        <w:t xml:space="preserve">Jason Marks </w:t>
      </w:r>
      <w:r w:rsidRPr="00E559FA">
        <w:rPr>
          <w:rFonts w:asciiTheme="minorHAnsi" w:eastAsia="Times New Roman" w:hAnsiTheme="minorHAnsi" w:cstheme="minorHAnsi"/>
        </w:rPr>
        <w:t>– Member</w:t>
      </w:r>
    </w:p>
    <w:p w14:paraId="4AC4F3BB" w14:textId="77777777" w:rsidR="00E559FA" w:rsidRPr="00EE7E78" w:rsidRDefault="00E559FA" w:rsidP="00E559FA">
      <w:pPr>
        <w:jc w:val="both"/>
        <w:rPr>
          <w:rFonts w:asciiTheme="minorHAnsi" w:eastAsia="Times New Roman" w:hAnsiTheme="minorHAnsi" w:cstheme="minorHAnsi"/>
          <w:b/>
          <w:bCs/>
          <w:highlight w:val="yellow"/>
        </w:rPr>
      </w:pPr>
    </w:p>
    <w:p w14:paraId="00C72C19" w14:textId="77777777" w:rsidR="00E559FA" w:rsidRPr="00763C25" w:rsidRDefault="00E559FA" w:rsidP="00E559FA">
      <w:pPr>
        <w:jc w:val="both"/>
        <w:rPr>
          <w:rFonts w:asciiTheme="minorHAnsi" w:eastAsia="Times New Roman" w:hAnsiTheme="minorHAnsi" w:cstheme="minorHAnsi"/>
          <w:b/>
          <w:bCs/>
        </w:rPr>
      </w:pPr>
      <w:r w:rsidRPr="00763C25">
        <w:rPr>
          <w:rFonts w:asciiTheme="minorHAnsi" w:eastAsia="Times New Roman" w:hAnsiTheme="minorHAnsi" w:cstheme="minorHAnsi"/>
          <w:b/>
          <w:bCs/>
        </w:rPr>
        <w:t>Downstream Water Users</w:t>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p>
    <w:p w14:paraId="73F36DE1" w14:textId="77777777" w:rsidR="00E559FA" w:rsidRPr="00763C25" w:rsidRDefault="00E559FA" w:rsidP="00E559FA">
      <w:pPr>
        <w:ind w:left="5040" w:hanging="5040"/>
        <w:jc w:val="both"/>
        <w:rPr>
          <w:rFonts w:asciiTheme="minorHAnsi" w:eastAsia="Times New Roman" w:hAnsiTheme="minorHAnsi" w:cstheme="minorHAnsi"/>
        </w:rPr>
      </w:pPr>
      <w:r w:rsidRPr="00763C25">
        <w:rPr>
          <w:rFonts w:asciiTheme="minorHAnsi" w:eastAsia="Times New Roman" w:hAnsiTheme="minorHAnsi" w:cstheme="minorHAnsi"/>
        </w:rPr>
        <w:t>Jim Jenniges – Member</w:t>
      </w:r>
      <w:r w:rsidRPr="00763C25">
        <w:rPr>
          <w:rFonts w:asciiTheme="minorHAnsi" w:eastAsia="Times New Roman" w:hAnsiTheme="minorHAnsi" w:cstheme="minorHAnsi"/>
        </w:rPr>
        <w:tab/>
      </w:r>
    </w:p>
    <w:p w14:paraId="5CCB56C9" w14:textId="77777777" w:rsidR="00E559FA" w:rsidRPr="00763C25" w:rsidRDefault="00E559FA" w:rsidP="00E559FA">
      <w:pPr>
        <w:ind w:left="5040" w:hanging="5040"/>
        <w:jc w:val="both"/>
        <w:rPr>
          <w:rFonts w:asciiTheme="minorHAnsi" w:eastAsia="Times New Roman" w:hAnsiTheme="minorHAnsi" w:cstheme="minorHAnsi"/>
        </w:rPr>
      </w:pPr>
      <w:r w:rsidRPr="00763C25">
        <w:rPr>
          <w:rFonts w:asciiTheme="minorHAnsi" w:eastAsia="Times New Roman" w:hAnsiTheme="minorHAnsi" w:cstheme="minorHAnsi"/>
        </w:rPr>
        <w:t>Brandi Flyr – Member</w:t>
      </w:r>
      <w:r w:rsidRPr="00763C25">
        <w:rPr>
          <w:rFonts w:asciiTheme="minorHAnsi" w:eastAsia="Times New Roman" w:hAnsiTheme="minorHAnsi" w:cstheme="minorHAnsi"/>
        </w:rPr>
        <w:tab/>
      </w:r>
    </w:p>
    <w:p w14:paraId="7FCD40BF"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Dave Zorn – Member</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p>
    <w:p w14:paraId="45E7A553" w14:textId="79D6418F" w:rsidR="00E559FA" w:rsidRPr="00A83BB9"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b/>
          <w:bCs/>
          <w:color w:val="0070C0"/>
        </w:rPr>
        <w:t>Executive Director’s Office (EDO)</w:t>
      </w:r>
      <w:r w:rsidRPr="00763C25">
        <w:rPr>
          <w:rFonts w:asciiTheme="minorHAnsi" w:eastAsia="Times New Roman" w:hAnsiTheme="minorHAnsi" w:cstheme="minorHAnsi"/>
          <w:b/>
          <w:bCs/>
          <w:color w:val="0070C0"/>
        </w:rPr>
        <w:tab/>
      </w:r>
      <w:r w:rsidRPr="00763C25">
        <w:rPr>
          <w:rFonts w:asciiTheme="minorHAnsi" w:eastAsia="Times New Roman" w:hAnsiTheme="minorHAnsi" w:cstheme="minorHAnsi"/>
          <w:b/>
          <w:bCs/>
          <w:color w:val="0070C0"/>
        </w:rPr>
        <w:tab/>
      </w:r>
      <w:r w:rsidRPr="00763C25">
        <w:rPr>
          <w:rFonts w:asciiTheme="minorHAnsi" w:eastAsia="Times New Roman" w:hAnsiTheme="minorHAnsi" w:cstheme="minorHAnsi"/>
          <w:b/>
          <w:bCs/>
          <w:color w:val="0070C0"/>
        </w:rPr>
        <w:tab/>
        <w:t>Other Participants</w:t>
      </w:r>
    </w:p>
    <w:p w14:paraId="62BE4867"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Jason Farnsworth, ED</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Abe Kanz – Crane Trust</w:t>
      </w:r>
      <w:r w:rsidRPr="00763C25">
        <w:rPr>
          <w:rFonts w:asciiTheme="minorHAnsi" w:eastAsia="Times New Roman" w:hAnsiTheme="minorHAnsi" w:cstheme="minorHAnsi"/>
        </w:rPr>
        <w:tab/>
      </w:r>
    </w:p>
    <w:p w14:paraId="38EC8B2F"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Chad Smith</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Terence Stroh – USBR</w:t>
      </w:r>
    </w:p>
    <w:p w14:paraId="65A455E6"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Malinda Henry</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Mike Archer – NGPC</w:t>
      </w:r>
    </w:p>
    <w:p w14:paraId="6C8051DC"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Tim Tunnell</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Jack Mensinger – NE DNR</w:t>
      </w:r>
      <w:r w:rsidRPr="00763C25">
        <w:rPr>
          <w:rFonts w:asciiTheme="minorHAnsi" w:eastAsia="Times New Roman" w:hAnsiTheme="minorHAnsi" w:cstheme="minorHAnsi"/>
        </w:rPr>
        <w:tab/>
      </w:r>
      <w:r w:rsidRPr="00763C25">
        <w:rPr>
          <w:rFonts w:asciiTheme="minorHAnsi" w:eastAsia="Times New Roman" w:hAnsiTheme="minorHAnsi" w:cstheme="minorHAnsi"/>
        </w:rPr>
        <w:tab/>
      </w:r>
    </w:p>
    <w:p w14:paraId="11D1680D"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Seth Turner</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 xml:space="preserve">Shuhai Zheng – NE DNR </w:t>
      </w:r>
      <w:r w:rsidRPr="00763C25">
        <w:rPr>
          <w:rFonts w:asciiTheme="minorHAnsi" w:eastAsia="Times New Roman" w:hAnsiTheme="minorHAnsi" w:cstheme="minorHAnsi"/>
        </w:rPr>
        <w:tab/>
      </w:r>
    </w:p>
    <w:p w14:paraId="29916968"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Patrick Farrell</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Richard Belt – SPWRAP</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p>
    <w:p w14:paraId="4A85747A"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Justin Brei</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Brandon Gardels – NPPD</w:t>
      </w:r>
      <w:r w:rsidRPr="00763C25">
        <w:rPr>
          <w:rFonts w:asciiTheme="minorHAnsi" w:eastAsia="Times New Roman" w:hAnsiTheme="minorHAnsi" w:cstheme="minorHAnsi"/>
        </w:rPr>
        <w:tab/>
      </w:r>
      <w:r w:rsidRPr="00763C25">
        <w:rPr>
          <w:rFonts w:asciiTheme="minorHAnsi" w:eastAsia="Times New Roman" w:hAnsiTheme="minorHAnsi" w:cstheme="minorHAnsi"/>
        </w:rPr>
        <w:tab/>
      </w:r>
    </w:p>
    <w:p w14:paraId="7CD240E9"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Quinn Lewis</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Steven Labay – USFWS</w:t>
      </w:r>
    </w:p>
    <w:p w14:paraId="29112D9F" w14:textId="77777777" w:rsidR="00E559FA" w:rsidRPr="00763C25" w:rsidRDefault="00E559FA" w:rsidP="00E559FA">
      <w:pPr>
        <w:jc w:val="both"/>
        <w:rPr>
          <w:rFonts w:asciiTheme="minorHAnsi" w:eastAsia="Times New Roman" w:hAnsiTheme="minorHAnsi" w:cstheme="minorHAnsi"/>
        </w:rPr>
      </w:pPr>
      <w:r w:rsidRPr="00763C25">
        <w:rPr>
          <w:rFonts w:asciiTheme="minorHAnsi" w:eastAsia="Times New Roman" w:hAnsiTheme="minorHAnsi" w:cstheme="minorHAnsi"/>
        </w:rPr>
        <w:t>Nicole Fijman</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Joel Jorgensen – NGPC</w:t>
      </w:r>
    </w:p>
    <w:p w14:paraId="53CEA463" w14:textId="77777777" w:rsidR="00E559FA" w:rsidRDefault="00E559FA" w:rsidP="00E559FA">
      <w:pPr>
        <w:rPr>
          <w:rFonts w:asciiTheme="minorHAnsi" w:eastAsia="Times New Roman" w:hAnsiTheme="minorHAnsi" w:cstheme="minorHAnsi"/>
          <w:lang w:val="pt-BR"/>
        </w:rPr>
      </w:pPr>
      <w:r w:rsidRPr="00E559FA">
        <w:rPr>
          <w:rFonts w:asciiTheme="minorHAnsi" w:eastAsia="Times New Roman" w:hAnsiTheme="minorHAnsi" w:cstheme="minorHAnsi"/>
          <w:lang w:val="pt-BR"/>
        </w:rPr>
        <w:t>Libby Casavant</w:t>
      </w:r>
      <w:r w:rsidRPr="00E559FA">
        <w:rPr>
          <w:rFonts w:asciiTheme="minorHAnsi" w:eastAsia="Times New Roman" w:hAnsiTheme="minorHAnsi" w:cstheme="minorHAnsi"/>
          <w:lang w:val="pt-BR"/>
        </w:rPr>
        <w:tab/>
      </w:r>
      <w:r w:rsidRPr="00E559FA">
        <w:rPr>
          <w:rFonts w:asciiTheme="minorHAnsi" w:eastAsia="Times New Roman" w:hAnsiTheme="minorHAnsi" w:cstheme="minorHAnsi"/>
          <w:lang w:val="pt-BR"/>
        </w:rPr>
        <w:tab/>
      </w:r>
      <w:r w:rsidRPr="00E559FA">
        <w:rPr>
          <w:rFonts w:asciiTheme="minorHAnsi" w:eastAsia="Times New Roman" w:hAnsiTheme="minorHAnsi" w:cstheme="minorHAnsi"/>
          <w:lang w:val="pt-BR"/>
        </w:rPr>
        <w:tab/>
      </w:r>
      <w:r w:rsidRPr="00E559FA">
        <w:rPr>
          <w:rFonts w:asciiTheme="minorHAnsi" w:eastAsia="Times New Roman" w:hAnsiTheme="minorHAnsi" w:cstheme="minorHAnsi"/>
          <w:lang w:val="pt-BR"/>
        </w:rPr>
        <w:tab/>
      </w:r>
      <w:r w:rsidRPr="00E559FA">
        <w:rPr>
          <w:rFonts w:asciiTheme="minorHAnsi" w:eastAsia="Times New Roman" w:hAnsiTheme="minorHAnsi" w:cstheme="minorHAnsi"/>
          <w:lang w:val="pt-BR"/>
        </w:rPr>
        <w:tab/>
      </w:r>
      <w:r w:rsidRPr="00E559FA">
        <w:rPr>
          <w:rFonts w:asciiTheme="minorHAnsi" w:eastAsia="Times New Roman" w:hAnsiTheme="minorHAnsi" w:cstheme="minorHAnsi"/>
          <w:lang w:val="pt-BR"/>
        </w:rPr>
        <w:tab/>
        <w:t>Melissa Marinovich – NGPC</w:t>
      </w:r>
      <w:r w:rsidRPr="00E559FA">
        <w:rPr>
          <w:rFonts w:asciiTheme="minorHAnsi" w:eastAsia="Times New Roman" w:hAnsiTheme="minorHAnsi" w:cstheme="minorHAnsi"/>
          <w:lang w:val="pt-BR"/>
        </w:rPr>
        <w:tab/>
      </w:r>
      <w:r w:rsidRPr="00E559FA">
        <w:rPr>
          <w:rFonts w:asciiTheme="minorHAnsi" w:eastAsia="Times New Roman" w:hAnsiTheme="minorHAnsi" w:cstheme="minorHAnsi"/>
          <w:lang w:val="pt-BR"/>
        </w:rPr>
        <w:tab/>
      </w:r>
    </w:p>
    <w:p w14:paraId="6605B435" w14:textId="523D6106" w:rsidR="00E559FA" w:rsidRPr="00A83BB9" w:rsidRDefault="00E559FA" w:rsidP="00E559FA">
      <w:pPr>
        <w:rPr>
          <w:rFonts w:asciiTheme="minorHAnsi" w:eastAsia="Times New Roman" w:hAnsiTheme="minorHAnsi" w:cstheme="minorHAnsi"/>
        </w:rPr>
      </w:pPr>
      <w:r w:rsidRPr="00763C25">
        <w:rPr>
          <w:rFonts w:asciiTheme="minorHAnsi" w:eastAsia="Times New Roman" w:hAnsiTheme="minorHAnsi" w:cstheme="minorHAnsi"/>
        </w:rPr>
        <w:t>Ed Weschler</w:t>
      </w:r>
      <w:r w:rsidR="00A83BB9">
        <w:rPr>
          <w:rFonts w:asciiTheme="minorHAnsi" w:eastAsia="Times New Roman" w:hAnsiTheme="minorHAnsi" w:cstheme="minorHAnsi"/>
        </w:rPr>
        <w:tab/>
      </w:r>
      <w:r w:rsidR="00A83BB9">
        <w:rPr>
          <w:rFonts w:asciiTheme="minorHAnsi" w:eastAsia="Times New Roman" w:hAnsiTheme="minorHAnsi" w:cstheme="minorHAnsi"/>
        </w:rPr>
        <w:tab/>
      </w:r>
      <w:r w:rsidR="00A83BB9">
        <w:rPr>
          <w:rFonts w:asciiTheme="minorHAnsi" w:eastAsia="Times New Roman" w:hAnsiTheme="minorHAnsi" w:cstheme="minorHAnsi"/>
        </w:rPr>
        <w:tab/>
      </w:r>
      <w:r w:rsidR="00A83BB9">
        <w:rPr>
          <w:rFonts w:asciiTheme="minorHAnsi" w:eastAsia="Times New Roman" w:hAnsiTheme="minorHAnsi" w:cstheme="minorHAnsi"/>
        </w:rPr>
        <w:tab/>
      </w:r>
      <w:r w:rsidR="00A83BB9">
        <w:rPr>
          <w:rFonts w:asciiTheme="minorHAnsi" w:eastAsia="Times New Roman" w:hAnsiTheme="minorHAnsi" w:cstheme="minorHAnsi"/>
        </w:rPr>
        <w:tab/>
      </w:r>
      <w:r w:rsidR="00A83BB9">
        <w:rPr>
          <w:rFonts w:asciiTheme="minorHAnsi" w:eastAsia="Times New Roman" w:hAnsiTheme="minorHAnsi" w:cstheme="minorHAnsi"/>
        </w:rPr>
        <w:tab/>
        <w:t xml:space="preserve">Kevin McAbee </w:t>
      </w:r>
      <w:r w:rsidR="00A83BB9" w:rsidRPr="00763C25">
        <w:rPr>
          <w:rFonts w:asciiTheme="minorHAnsi" w:eastAsia="Times New Roman" w:hAnsiTheme="minorHAnsi" w:cstheme="minorHAnsi"/>
        </w:rPr>
        <w:t>– US</w:t>
      </w:r>
      <w:r w:rsidR="00A83BB9">
        <w:rPr>
          <w:rFonts w:asciiTheme="minorHAnsi" w:eastAsia="Times New Roman" w:hAnsiTheme="minorHAnsi" w:cstheme="minorHAnsi"/>
        </w:rPr>
        <w:t>FWS</w:t>
      </w:r>
    </w:p>
    <w:p w14:paraId="5642C818" w14:textId="2C497382" w:rsidR="00A83BB9" w:rsidRDefault="00E559FA" w:rsidP="00E559FA">
      <w:pPr>
        <w:pStyle w:val="NoSpacing"/>
        <w:rPr>
          <w:rFonts w:asciiTheme="minorHAnsi" w:hAnsiTheme="minorHAnsi" w:cstheme="minorHAnsi"/>
        </w:rPr>
      </w:pPr>
      <w:r w:rsidRPr="00763C25">
        <w:rPr>
          <w:rFonts w:asciiTheme="minorHAnsi" w:hAnsiTheme="minorHAnsi" w:cstheme="minorHAnsi"/>
        </w:rPr>
        <w:t>Josh Carrell</w:t>
      </w:r>
      <w:r w:rsidR="00A83BB9">
        <w:rPr>
          <w:rFonts w:asciiTheme="minorHAnsi" w:hAnsiTheme="minorHAnsi" w:cstheme="minorHAnsi"/>
        </w:rPr>
        <w:tab/>
      </w:r>
      <w:r w:rsidR="00A83BB9">
        <w:rPr>
          <w:rFonts w:asciiTheme="minorHAnsi" w:hAnsiTheme="minorHAnsi" w:cstheme="minorHAnsi"/>
        </w:rPr>
        <w:tab/>
      </w:r>
      <w:r w:rsidR="00A83BB9">
        <w:rPr>
          <w:rFonts w:asciiTheme="minorHAnsi" w:hAnsiTheme="minorHAnsi" w:cstheme="minorHAnsi"/>
        </w:rPr>
        <w:tab/>
      </w:r>
      <w:r w:rsidR="00A83BB9">
        <w:rPr>
          <w:rFonts w:asciiTheme="minorHAnsi" w:hAnsiTheme="minorHAnsi" w:cstheme="minorHAnsi"/>
        </w:rPr>
        <w:tab/>
      </w:r>
      <w:r w:rsidR="00A83BB9">
        <w:rPr>
          <w:rFonts w:asciiTheme="minorHAnsi" w:hAnsiTheme="minorHAnsi" w:cstheme="minorHAnsi"/>
        </w:rPr>
        <w:tab/>
      </w:r>
      <w:r w:rsidR="00A83BB9">
        <w:rPr>
          <w:rFonts w:asciiTheme="minorHAnsi" w:hAnsiTheme="minorHAnsi" w:cstheme="minorHAnsi"/>
        </w:rPr>
        <w:tab/>
        <w:t xml:space="preserve">Smriti Chaulagain </w:t>
      </w:r>
      <w:r w:rsidR="00A83BB9" w:rsidRPr="00763C25">
        <w:rPr>
          <w:rFonts w:asciiTheme="minorHAnsi" w:eastAsia="Times New Roman" w:hAnsiTheme="minorHAnsi" w:cstheme="minorHAnsi"/>
        </w:rPr>
        <w:t xml:space="preserve">– </w:t>
      </w:r>
      <w:r w:rsidR="00A83BB9">
        <w:rPr>
          <w:rFonts w:asciiTheme="minorHAnsi" w:hAnsiTheme="minorHAnsi" w:cstheme="minorHAnsi"/>
        </w:rPr>
        <w:t>UNL</w:t>
      </w:r>
    </w:p>
    <w:p w14:paraId="410EC3D1" w14:textId="2A89EFB6" w:rsidR="00A83BB9" w:rsidRDefault="00A83BB9" w:rsidP="00E559FA">
      <w:pPr>
        <w:pStyle w:val="NoSpacing"/>
        <w:rPr>
          <w:rFonts w:asciiTheme="minorHAnsi" w:hAnsiTheme="minorHAnsi" w:cstheme="minorHAnsi"/>
        </w:rPr>
      </w:pPr>
      <w:r>
        <w:rPr>
          <w:rFonts w:asciiTheme="minorHAnsi" w:hAnsiTheme="minorHAnsi" w:cstheme="minorHAnsi"/>
        </w:rPr>
        <w:t>Ethan Ideus</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Mark Stone </w:t>
      </w:r>
      <w:r w:rsidRPr="00763C25">
        <w:rPr>
          <w:rFonts w:asciiTheme="minorHAnsi" w:eastAsia="Times New Roman" w:hAnsiTheme="minorHAnsi" w:cstheme="minorHAnsi"/>
        </w:rPr>
        <w:t xml:space="preserve">– </w:t>
      </w:r>
      <w:r>
        <w:rPr>
          <w:rFonts w:asciiTheme="minorHAnsi" w:hAnsiTheme="minorHAnsi" w:cstheme="minorHAnsi"/>
        </w:rPr>
        <w:t>UNL</w:t>
      </w:r>
    </w:p>
    <w:p w14:paraId="5D43CB29" w14:textId="72C46A0E" w:rsidR="00A83BB9" w:rsidRDefault="00A83BB9" w:rsidP="00E559FA">
      <w:pPr>
        <w:pStyle w:val="NoSpacing"/>
        <w:rPr>
          <w:rFonts w:asciiTheme="minorHAnsi" w:hAnsiTheme="minorHAnsi" w:cstheme="minorHAnsi"/>
        </w:rPr>
      </w:pPr>
      <w:r>
        <w:rPr>
          <w:rFonts w:asciiTheme="minorHAnsi" w:hAnsiTheme="minorHAnsi" w:cstheme="minorHAnsi"/>
        </w:rPr>
        <w:t>Alyx Vogel</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Aaron Mittelstet </w:t>
      </w:r>
      <w:r w:rsidRPr="00763C25">
        <w:rPr>
          <w:rFonts w:asciiTheme="minorHAnsi" w:eastAsia="Times New Roman" w:hAnsiTheme="minorHAnsi" w:cstheme="minorHAnsi"/>
        </w:rPr>
        <w:t xml:space="preserve">– </w:t>
      </w:r>
      <w:r>
        <w:rPr>
          <w:rFonts w:asciiTheme="minorHAnsi" w:hAnsiTheme="minorHAnsi" w:cstheme="minorHAnsi"/>
        </w:rPr>
        <w:t>UNL</w:t>
      </w:r>
    </w:p>
    <w:p w14:paraId="2678545F" w14:textId="77777777" w:rsidR="00A83BB9" w:rsidRDefault="00A83BB9" w:rsidP="00E559FA">
      <w:pPr>
        <w:pStyle w:val="NoSpacing"/>
        <w:rPr>
          <w:rFonts w:asciiTheme="minorHAnsi" w:hAnsiTheme="minorHAnsi" w:cstheme="minorHAnsi"/>
        </w:rPr>
      </w:pPr>
      <w:r>
        <w:rPr>
          <w:rFonts w:asciiTheme="minorHAnsi" w:hAnsiTheme="minorHAnsi" w:cstheme="minorHAnsi"/>
        </w:rPr>
        <w:t>Jon Wentz</w:t>
      </w:r>
    </w:p>
    <w:p w14:paraId="6CEA1895" w14:textId="575A44B5" w:rsidR="00B930AF" w:rsidRDefault="00A83BB9" w:rsidP="00E559FA">
      <w:pPr>
        <w:pStyle w:val="NoSpacing"/>
        <w:rPr>
          <w:rFonts w:asciiTheme="minorHAnsi" w:hAnsiTheme="minorHAnsi" w:cstheme="minorHAnsi"/>
        </w:rPr>
      </w:pPr>
      <w:r>
        <w:rPr>
          <w:rFonts w:asciiTheme="minorHAnsi" w:hAnsiTheme="minorHAnsi" w:cstheme="minorHAnsi"/>
        </w:rPr>
        <w:t>Tyler Matrangos</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B930AF">
        <w:rPr>
          <w:rFonts w:asciiTheme="minorHAnsi" w:hAnsiTheme="minorHAnsi" w:cstheme="minorHAnsi"/>
        </w:rPr>
        <w:br w:type="page"/>
      </w:r>
    </w:p>
    <w:p w14:paraId="3C96A571" w14:textId="4FCE106B" w:rsidR="00FD22D7" w:rsidRPr="00D32290" w:rsidRDefault="00FD22D7" w:rsidP="004734D9">
      <w:pPr>
        <w:pStyle w:val="NoSpacing"/>
        <w:rPr>
          <w:rFonts w:asciiTheme="minorHAnsi" w:hAnsiTheme="minorHAnsi" w:cstheme="minorHAnsi"/>
          <w:b/>
          <w:bCs/>
          <w:u w:val="single"/>
        </w:rPr>
      </w:pPr>
      <w:r w:rsidRPr="00D32290">
        <w:rPr>
          <w:rFonts w:asciiTheme="minorHAnsi" w:hAnsiTheme="minorHAnsi" w:cstheme="minorHAnsi"/>
          <w:b/>
          <w:bCs/>
          <w:u w:val="single"/>
        </w:rPr>
        <w:lastRenderedPageBreak/>
        <w:t>WELCOME &amp; ADMINISTRATIVE</w:t>
      </w:r>
    </w:p>
    <w:p w14:paraId="2FA104B0" w14:textId="5FF42B7D" w:rsidR="00DD4CEF" w:rsidRPr="00D32290" w:rsidRDefault="0041099D" w:rsidP="004734D9">
      <w:pPr>
        <w:pStyle w:val="NoSpacing"/>
        <w:rPr>
          <w:rFonts w:asciiTheme="minorHAnsi" w:hAnsiTheme="minorHAnsi" w:cstheme="minorHAnsi"/>
        </w:rPr>
      </w:pPr>
      <w:r>
        <w:rPr>
          <w:rFonts w:asciiTheme="minorHAnsi" w:hAnsiTheme="minorHAnsi" w:cstheme="minorHAnsi"/>
        </w:rPr>
        <w:t>Walters</w:t>
      </w:r>
      <w:r w:rsidR="00BA5C49">
        <w:rPr>
          <w:rFonts w:asciiTheme="minorHAnsi" w:hAnsiTheme="minorHAnsi" w:cstheme="minorHAnsi"/>
        </w:rPr>
        <w:t xml:space="preserve"> </w:t>
      </w:r>
      <w:r w:rsidR="00DD4CEF" w:rsidRPr="00D32290">
        <w:rPr>
          <w:rFonts w:asciiTheme="minorHAnsi" w:hAnsiTheme="minorHAnsi" w:cstheme="minorHAnsi"/>
        </w:rPr>
        <w:t xml:space="preserve">called the meeting to order </w:t>
      </w:r>
      <w:r w:rsidR="00DD4CEF" w:rsidRPr="00BB004E">
        <w:rPr>
          <w:rFonts w:asciiTheme="minorHAnsi" w:hAnsiTheme="minorHAnsi" w:cstheme="minorHAnsi"/>
        </w:rPr>
        <w:t xml:space="preserve">at </w:t>
      </w:r>
      <w:r w:rsidR="001A19E7" w:rsidRPr="00EE7E78">
        <w:rPr>
          <w:rFonts w:asciiTheme="minorHAnsi" w:hAnsiTheme="minorHAnsi" w:cstheme="minorHAnsi"/>
        </w:rPr>
        <w:t>1:0</w:t>
      </w:r>
      <w:r w:rsidR="00EB4895" w:rsidRPr="00EE7E78">
        <w:rPr>
          <w:rFonts w:asciiTheme="minorHAnsi" w:hAnsiTheme="minorHAnsi" w:cstheme="minorHAnsi"/>
        </w:rPr>
        <w:t>0</w:t>
      </w:r>
      <w:r w:rsidR="008F665E" w:rsidRPr="00EE7E78">
        <w:rPr>
          <w:rFonts w:asciiTheme="minorHAnsi" w:hAnsiTheme="minorHAnsi" w:cstheme="minorHAnsi"/>
        </w:rPr>
        <w:t xml:space="preserve"> </w:t>
      </w:r>
      <w:r w:rsidR="001A19E7" w:rsidRPr="00EE7E78">
        <w:rPr>
          <w:rFonts w:asciiTheme="minorHAnsi" w:hAnsiTheme="minorHAnsi" w:cstheme="minorHAnsi"/>
        </w:rPr>
        <w:t>PM</w:t>
      </w:r>
      <w:r w:rsidR="00DD4CEF" w:rsidRPr="00EE7E78">
        <w:rPr>
          <w:rFonts w:asciiTheme="minorHAnsi" w:hAnsiTheme="minorHAnsi" w:cstheme="minorHAnsi"/>
        </w:rPr>
        <w:t xml:space="preserve"> </w:t>
      </w:r>
      <w:r w:rsidR="001005A0" w:rsidRPr="00EE7E78">
        <w:rPr>
          <w:rFonts w:asciiTheme="minorHAnsi" w:hAnsiTheme="minorHAnsi" w:cstheme="minorHAnsi"/>
        </w:rPr>
        <w:t>Mountain</w:t>
      </w:r>
      <w:r w:rsidR="00DD4CEF" w:rsidRPr="00EE7E78">
        <w:rPr>
          <w:rFonts w:asciiTheme="minorHAnsi" w:hAnsiTheme="minorHAnsi" w:cstheme="minorHAnsi"/>
        </w:rPr>
        <w:t xml:space="preserve"> Time.</w:t>
      </w:r>
    </w:p>
    <w:p w14:paraId="3ADD812D" w14:textId="77777777" w:rsidR="001A19E7" w:rsidRDefault="001A19E7" w:rsidP="004734D9">
      <w:pPr>
        <w:pStyle w:val="NoSpacing"/>
        <w:rPr>
          <w:rFonts w:asciiTheme="minorHAnsi" w:hAnsiTheme="minorHAnsi" w:cstheme="minorHAnsi"/>
          <w:i/>
          <w:iCs/>
        </w:rPr>
      </w:pPr>
    </w:p>
    <w:p w14:paraId="361C7D55" w14:textId="77777777" w:rsidR="00EE7E78" w:rsidRDefault="00EE7E78" w:rsidP="00EE7E78">
      <w:pPr>
        <w:pStyle w:val="NoSpacing"/>
        <w:rPr>
          <w:rFonts w:asciiTheme="minorHAnsi" w:hAnsiTheme="minorHAnsi" w:cstheme="minorHAnsi"/>
          <w:i/>
          <w:iCs/>
        </w:rPr>
      </w:pPr>
      <w:r w:rsidRPr="008F665E">
        <w:rPr>
          <w:rFonts w:asciiTheme="minorHAnsi" w:hAnsiTheme="minorHAnsi" w:cstheme="minorHAnsi"/>
          <w:i/>
          <w:iCs/>
        </w:rPr>
        <w:t>AGENDA MODIFICATIONS</w:t>
      </w:r>
    </w:p>
    <w:p w14:paraId="7E0102C9" w14:textId="77777777" w:rsidR="00EE7E78" w:rsidRDefault="00EE7E78" w:rsidP="00EE7E78">
      <w:pPr>
        <w:pStyle w:val="NoSpacing"/>
      </w:pPr>
      <w:r>
        <w:t>No modifications to the agenda were offered.</w:t>
      </w:r>
    </w:p>
    <w:p w14:paraId="07D4E238" w14:textId="77777777" w:rsidR="00EE7E78" w:rsidRDefault="00EE7E78" w:rsidP="00EE7E78">
      <w:pPr>
        <w:pStyle w:val="NoSpacing"/>
      </w:pPr>
    </w:p>
    <w:p w14:paraId="0CF721F0" w14:textId="77777777" w:rsidR="00EE7E78" w:rsidRPr="00E55FAC" w:rsidRDefault="00EE7E78" w:rsidP="00EE7E78">
      <w:pPr>
        <w:pStyle w:val="NoSpacing"/>
        <w:rPr>
          <w:rFonts w:asciiTheme="minorHAnsi" w:hAnsiTheme="minorHAnsi" w:cstheme="minorHAnsi"/>
        </w:rPr>
      </w:pPr>
      <w:r>
        <w:rPr>
          <w:rFonts w:asciiTheme="minorHAnsi" w:hAnsiTheme="minorHAnsi" w:cstheme="minorHAnsi"/>
        </w:rPr>
        <w:t xml:space="preserve">Document: </w:t>
      </w:r>
      <w:hyperlink r:id="rId12" w:history="1">
        <w:r w:rsidRPr="00025CDC">
          <w:rPr>
            <w:rStyle w:val="Hyperlink"/>
            <w:rFonts w:asciiTheme="minorHAnsi" w:hAnsiTheme="minorHAnsi" w:cstheme="minorHAnsi"/>
          </w:rPr>
          <w:t>01 – PRRIP TAC Quarterly Meeting Agenda_July_2025</w:t>
        </w:r>
      </w:hyperlink>
    </w:p>
    <w:p w14:paraId="7FDDB260" w14:textId="77777777" w:rsidR="00EE7E78" w:rsidRPr="00D32290" w:rsidRDefault="00EE7E78" w:rsidP="00EE7E78">
      <w:pPr>
        <w:pStyle w:val="NoSpacing"/>
        <w:rPr>
          <w:rFonts w:asciiTheme="minorHAnsi" w:hAnsiTheme="minorHAnsi" w:cstheme="minorHAnsi"/>
        </w:rPr>
      </w:pPr>
    </w:p>
    <w:p w14:paraId="771103EF" w14:textId="77777777" w:rsidR="00EE7E78" w:rsidRPr="008F665E" w:rsidRDefault="00EE7E78" w:rsidP="00EE7E78">
      <w:pPr>
        <w:pStyle w:val="NoSpacing"/>
        <w:rPr>
          <w:rFonts w:asciiTheme="minorHAnsi" w:hAnsiTheme="minorHAnsi" w:cstheme="minorHAnsi"/>
          <w:i/>
          <w:iCs/>
        </w:rPr>
      </w:pPr>
      <w:r w:rsidRPr="008F665E">
        <w:rPr>
          <w:rFonts w:asciiTheme="minorHAnsi" w:hAnsiTheme="minorHAnsi" w:cstheme="minorHAnsi"/>
          <w:i/>
          <w:iCs/>
        </w:rPr>
        <w:t>MINUTES</w:t>
      </w:r>
    </w:p>
    <w:p w14:paraId="62D0D9CA" w14:textId="77777777" w:rsidR="00EE7E78" w:rsidRDefault="00EE7E78" w:rsidP="00EE7E78">
      <w:pPr>
        <w:pStyle w:val="NoSpacing"/>
      </w:pPr>
      <w:bookmarkStart w:id="0" w:name="_Hlk173768355"/>
      <w:r>
        <w:rPr>
          <w:rFonts w:asciiTheme="minorHAnsi" w:hAnsiTheme="minorHAnsi" w:cstheme="minorHAnsi"/>
        </w:rPr>
        <w:t xml:space="preserve">Henry </w:t>
      </w:r>
      <w:bookmarkEnd w:id="0"/>
      <w:r>
        <w:rPr>
          <w:rFonts w:asciiTheme="minorHAnsi" w:hAnsiTheme="minorHAnsi" w:cstheme="minorHAnsi"/>
        </w:rPr>
        <w:t>received a few minor edits made by the TAC to the April TAC minutes. Those corrections were grammatical and did not change content.</w:t>
      </w:r>
    </w:p>
    <w:p w14:paraId="013FFEDE" w14:textId="77777777" w:rsidR="00EE7E78" w:rsidRPr="00FC6E22" w:rsidRDefault="00EE7E78" w:rsidP="00EE7E78">
      <w:pPr>
        <w:pStyle w:val="NoSpacing"/>
        <w:rPr>
          <w:rFonts w:asciiTheme="minorHAnsi" w:hAnsiTheme="minorHAnsi" w:cstheme="minorHAnsi"/>
        </w:rPr>
      </w:pPr>
    </w:p>
    <w:p w14:paraId="0F212E05" w14:textId="77777777" w:rsidR="00EE7E78" w:rsidRPr="00D32290" w:rsidRDefault="00EE7E78" w:rsidP="00EE7E78">
      <w:pPr>
        <w:pStyle w:val="NoSpacing"/>
        <w:rPr>
          <w:rFonts w:asciiTheme="minorHAnsi" w:hAnsiTheme="minorHAnsi" w:cstheme="minorHAnsi"/>
        </w:rPr>
      </w:pPr>
      <w:r w:rsidRPr="00D32290">
        <w:rPr>
          <w:rFonts w:asciiTheme="minorHAnsi" w:hAnsiTheme="minorHAnsi" w:cstheme="minorHAnsi"/>
          <w:color w:val="FF0000"/>
        </w:rPr>
        <w:t xml:space="preserve">TAC MOTION: </w:t>
      </w:r>
      <w:r w:rsidRPr="00025CDC">
        <w:rPr>
          <w:rFonts w:asciiTheme="minorHAnsi" w:hAnsiTheme="minorHAnsi" w:cstheme="minorHAnsi"/>
          <w:i/>
          <w:iCs/>
        </w:rPr>
        <w:t>Merrill moved, and Scheel seconded</w:t>
      </w:r>
      <w:r w:rsidRPr="00DE0FF2">
        <w:rPr>
          <w:rFonts w:asciiTheme="minorHAnsi" w:hAnsiTheme="minorHAnsi" w:cstheme="minorHAnsi"/>
          <w:i/>
          <w:iCs/>
        </w:rPr>
        <w:t xml:space="preserve"> </w:t>
      </w:r>
      <w:r>
        <w:rPr>
          <w:rFonts w:asciiTheme="minorHAnsi" w:hAnsiTheme="minorHAnsi" w:cstheme="minorHAnsi"/>
          <w:i/>
          <w:iCs/>
        </w:rPr>
        <w:t xml:space="preserve">a motion </w:t>
      </w:r>
      <w:r w:rsidRPr="00DE0FF2">
        <w:rPr>
          <w:rFonts w:asciiTheme="minorHAnsi" w:hAnsiTheme="minorHAnsi" w:cstheme="minorHAnsi"/>
          <w:i/>
          <w:iCs/>
        </w:rPr>
        <w:t xml:space="preserve">to approve the </w:t>
      </w:r>
      <w:r>
        <w:rPr>
          <w:rFonts w:asciiTheme="minorHAnsi" w:hAnsiTheme="minorHAnsi" w:cstheme="minorHAnsi"/>
          <w:i/>
          <w:iCs/>
        </w:rPr>
        <w:t>April 2025</w:t>
      </w:r>
      <w:r w:rsidRPr="00DE0FF2">
        <w:rPr>
          <w:rFonts w:asciiTheme="minorHAnsi" w:hAnsiTheme="minorHAnsi" w:cstheme="minorHAnsi"/>
          <w:i/>
          <w:iCs/>
        </w:rPr>
        <w:t xml:space="preserve"> TAC Meeting minutes</w:t>
      </w:r>
      <w:r>
        <w:rPr>
          <w:rFonts w:asciiTheme="minorHAnsi" w:hAnsiTheme="minorHAnsi" w:cstheme="minorHAnsi"/>
          <w:i/>
          <w:iCs/>
        </w:rPr>
        <w:t xml:space="preserve"> with the TAC edits accepted</w:t>
      </w:r>
      <w:r w:rsidRPr="00DE0FF2">
        <w:rPr>
          <w:rFonts w:asciiTheme="minorHAnsi" w:hAnsiTheme="minorHAnsi" w:cstheme="minorHAnsi"/>
          <w:i/>
          <w:iCs/>
        </w:rPr>
        <w:t xml:space="preserve">. </w:t>
      </w:r>
      <w:r w:rsidRPr="00DE0FF2">
        <w:rPr>
          <w:rFonts w:asciiTheme="minorHAnsi" w:hAnsiTheme="minorHAnsi" w:cstheme="minorHAnsi"/>
          <w:u w:val="single"/>
        </w:rPr>
        <w:t>Minutes approved.</w:t>
      </w:r>
    </w:p>
    <w:p w14:paraId="06EF1F1B" w14:textId="77777777" w:rsidR="00EE7E78" w:rsidRPr="00D32290" w:rsidRDefault="00EE7E78" w:rsidP="00EE7E78">
      <w:pPr>
        <w:pStyle w:val="NoSpacing"/>
        <w:rPr>
          <w:rFonts w:asciiTheme="minorHAnsi" w:hAnsiTheme="minorHAnsi" w:cstheme="minorHAnsi"/>
        </w:rPr>
      </w:pPr>
    </w:p>
    <w:p w14:paraId="1E891103" w14:textId="77777777" w:rsidR="00EE7E78" w:rsidRPr="00F61352" w:rsidRDefault="00EE7E78" w:rsidP="00EE7E78">
      <w:pPr>
        <w:rPr>
          <w:rFonts w:cstheme="minorHAnsi"/>
        </w:rPr>
      </w:pPr>
      <w:r w:rsidRPr="00F61352">
        <w:rPr>
          <w:rFonts w:cstheme="minorHAnsi"/>
        </w:rPr>
        <w:t xml:space="preserve">DRAFT Document: </w:t>
      </w:r>
      <w:hyperlink r:id="rId13" w:history="1">
        <w:r w:rsidRPr="00F61352">
          <w:rPr>
            <w:rStyle w:val="Hyperlink"/>
            <w:rFonts w:cstheme="minorHAnsi"/>
          </w:rPr>
          <w:t>02_April 2025 TAC Minutes DRAFT_TAC edits</w:t>
        </w:r>
      </w:hyperlink>
    </w:p>
    <w:p w14:paraId="0B5E52C8" w14:textId="77777777" w:rsidR="00EE7E78" w:rsidRDefault="00EE7E78" w:rsidP="00EE7E78">
      <w:pPr>
        <w:rPr>
          <w:rFonts w:cstheme="minorHAnsi"/>
          <w:color w:val="FF0000"/>
        </w:rPr>
      </w:pPr>
      <w:r w:rsidRPr="00F61352">
        <w:rPr>
          <w:rFonts w:cstheme="minorHAnsi"/>
        </w:rPr>
        <w:t xml:space="preserve">FINAL Document: </w:t>
      </w:r>
      <w:hyperlink r:id="rId14" w:history="1">
        <w:r w:rsidRPr="00F61352">
          <w:rPr>
            <w:rStyle w:val="Hyperlink"/>
            <w:rFonts w:asciiTheme="minorHAnsi" w:hAnsiTheme="minorHAnsi" w:cstheme="minorHAnsi"/>
          </w:rPr>
          <w:t>April 29 2025 PRRIP TAC Meeting Minutes FINAL</w:t>
        </w:r>
      </w:hyperlink>
    </w:p>
    <w:p w14:paraId="0B056143" w14:textId="77777777" w:rsidR="00A8385A" w:rsidRPr="00EF7147" w:rsidRDefault="00A8385A" w:rsidP="008F665E">
      <w:pPr>
        <w:rPr>
          <w:rFonts w:cstheme="minorHAnsi"/>
        </w:rPr>
      </w:pPr>
    </w:p>
    <w:p w14:paraId="57E64C77" w14:textId="7D2E36A7" w:rsidR="00247958" w:rsidRPr="0041099D" w:rsidRDefault="002531AF" w:rsidP="001C4405">
      <w:pPr>
        <w:pStyle w:val="NoSpacing"/>
        <w:rPr>
          <w:rFonts w:asciiTheme="minorHAnsi" w:hAnsiTheme="minorHAnsi" w:cstheme="minorHAnsi"/>
          <w:b/>
          <w:bCs/>
          <w:u w:val="single"/>
        </w:rPr>
      </w:pPr>
      <w:r>
        <w:rPr>
          <w:rFonts w:asciiTheme="minorHAnsi" w:hAnsiTheme="minorHAnsi" w:cstheme="minorHAnsi"/>
          <w:b/>
          <w:bCs/>
          <w:u w:val="single"/>
        </w:rPr>
        <w:t>SPECIES MONITORING</w:t>
      </w:r>
    </w:p>
    <w:p w14:paraId="6C561D66" w14:textId="63FD85E6" w:rsidR="002454A6" w:rsidRDefault="002454A6" w:rsidP="005B2FAA">
      <w:pPr>
        <w:pStyle w:val="NoSpacing"/>
        <w:rPr>
          <w:rFonts w:asciiTheme="minorHAnsi" w:hAnsiTheme="minorHAnsi" w:cstheme="minorHAnsi"/>
          <w:i/>
          <w:iCs/>
        </w:rPr>
      </w:pPr>
      <w:r>
        <w:rPr>
          <w:rFonts w:asciiTheme="minorHAnsi" w:hAnsiTheme="minorHAnsi" w:cstheme="minorHAnsi"/>
          <w:i/>
          <w:iCs/>
        </w:rPr>
        <w:t>2025 LTPP MONITORING SEASON UPDATE</w:t>
      </w:r>
    </w:p>
    <w:p w14:paraId="302A5434" w14:textId="6A4C0B9E" w:rsidR="002454A6" w:rsidRDefault="00EE7E78" w:rsidP="005B2FAA">
      <w:pPr>
        <w:pStyle w:val="NoSpacing"/>
        <w:rPr>
          <w:rFonts w:asciiTheme="minorHAnsi" w:hAnsiTheme="minorHAnsi" w:cstheme="minorHAnsi"/>
        </w:rPr>
      </w:pPr>
      <w:r>
        <w:rPr>
          <w:rFonts w:asciiTheme="minorHAnsi" w:hAnsiTheme="minorHAnsi" w:cstheme="minorHAnsi"/>
        </w:rPr>
        <w:t xml:space="preserve">Vogel presented a mid-season update on plover nesting and productivity across the Associated Habitat Reach. She also informed the TAC that on two nesting sites (Dyer and Newark) the EDO has documented owl behavior that might </w:t>
      </w:r>
      <w:r w:rsidR="00611B96">
        <w:rPr>
          <w:rFonts w:asciiTheme="minorHAnsi" w:hAnsiTheme="minorHAnsi" w:cstheme="minorHAnsi"/>
        </w:rPr>
        <w:t xml:space="preserve">have </w:t>
      </w:r>
      <w:r>
        <w:rPr>
          <w:rFonts w:asciiTheme="minorHAnsi" w:hAnsiTheme="minorHAnsi" w:cstheme="minorHAnsi"/>
        </w:rPr>
        <w:t xml:space="preserve">indicated owls were keying in on nest cameras leading to nest predation. In response, nest cameras have been removed from those sites. Shoreline and site cameras not associated with nests remain on those sites to help document predator presence. Outside monitoring continues to provide information at those sites, but the lack of cameras on nests at those sites will limit our ability to document and quantify losses to predation (data needed to address EBQs #8-9 of the Science Plan). </w:t>
      </w:r>
      <w:r w:rsidR="00E4587D">
        <w:rPr>
          <w:rFonts w:asciiTheme="minorHAnsi" w:hAnsiTheme="minorHAnsi" w:cstheme="minorHAnsi"/>
        </w:rPr>
        <w:t xml:space="preserve">The </w:t>
      </w:r>
      <w:r>
        <w:rPr>
          <w:rFonts w:asciiTheme="minorHAnsi" w:hAnsiTheme="minorHAnsi" w:cstheme="minorHAnsi"/>
        </w:rPr>
        <w:t xml:space="preserve">TAC should expect a reduction in failed-predated nests and an increase in failed-unknown nests for 2025 as a result. </w:t>
      </w:r>
      <w:r w:rsidR="002454A6">
        <w:rPr>
          <w:rFonts w:asciiTheme="minorHAnsi" w:hAnsiTheme="minorHAnsi" w:cstheme="minorHAnsi"/>
        </w:rPr>
        <w:t xml:space="preserve">Rabbe asked </w:t>
      </w:r>
      <w:r w:rsidR="00E4587D">
        <w:rPr>
          <w:rFonts w:asciiTheme="minorHAnsi" w:hAnsiTheme="minorHAnsi" w:cstheme="minorHAnsi"/>
        </w:rPr>
        <w:t>about</w:t>
      </w:r>
      <w:r w:rsidR="002454A6">
        <w:rPr>
          <w:rFonts w:asciiTheme="minorHAnsi" w:hAnsiTheme="minorHAnsi" w:cstheme="minorHAnsi"/>
        </w:rPr>
        <w:t xml:space="preserve"> fledge ratios</w:t>
      </w:r>
      <w:r w:rsidR="00E4587D">
        <w:rPr>
          <w:rFonts w:asciiTheme="minorHAnsi" w:hAnsiTheme="minorHAnsi" w:cstheme="minorHAnsi"/>
        </w:rPr>
        <w:t xml:space="preserve"> for 2025. Vogel said it is still</w:t>
      </w:r>
      <w:r w:rsidR="002454A6">
        <w:rPr>
          <w:rFonts w:asciiTheme="minorHAnsi" w:hAnsiTheme="minorHAnsi" w:cstheme="minorHAnsi"/>
        </w:rPr>
        <w:t xml:space="preserve"> too early in the season to have final number</w:t>
      </w:r>
      <w:r w:rsidR="00E4587D">
        <w:rPr>
          <w:rFonts w:asciiTheme="minorHAnsi" w:hAnsiTheme="minorHAnsi" w:cstheme="minorHAnsi"/>
        </w:rPr>
        <w:t>s</w:t>
      </w:r>
      <w:r w:rsidR="006D76CF">
        <w:rPr>
          <w:rFonts w:asciiTheme="minorHAnsi" w:hAnsiTheme="minorHAnsi" w:cstheme="minorHAnsi"/>
        </w:rPr>
        <w:t>, but so far may be pretty similar to last year</w:t>
      </w:r>
      <w:r w:rsidR="002454A6">
        <w:rPr>
          <w:rFonts w:asciiTheme="minorHAnsi" w:hAnsiTheme="minorHAnsi" w:cstheme="minorHAnsi"/>
        </w:rPr>
        <w:t xml:space="preserve">. Marks asked if </w:t>
      </w:r>
      <w:r w:rsidR="00E4587D">
        <w:rPr>
          <w:rFonts w:asciiTheme="minorHAnsi" w:hAnsiTheme="minorHAnsi" w:cstheme="minorHAnsi"/>
        </w:rPr>
        <w:t xml:space="preserve">this is the </w:t>
      </w:r>
      <w:r w:rsidR="002454A6">
        <w:rPr>
          <w:rFonts w:asciiTheme="minorHAnsi" w:hAnsiTheme="minorHAnsi" w:cstheme="minorHAnsi"/>
        </w:rPr>
        <w:t xml:space="preserve">first year we have seen this kind of behavior by owls. </w:t>
      </w:r>
      <w:r w:rsidR="00E4587D">
        <w:rPr>
          <w:rFonts w:asciiTheme="minorHAnsi" w:hAnsiTheme="minorHAnsi" w:cstheme="minorHAnsi"/>
        </w:rPr>
        <w:t>Vogel said w</w:t>
      </w:r>
      <w:r w:rsidR="002454A6">
        <w:rPr>
          <w:rFonts w:asciiTheme="minorHAnsi" w:hAnsiTheme="minorHAnsi" w:cstheme="minorHAnsi"/>
        </w:rPr>
        <w:t xml:space="preserve">e </w:t>
      </w:r>
      <w:r w:rsidR="00E4587D">
        <w:rPr>
          <w:rFonts w:asciiTheme="minorHAnsi" w:hAnsiTheme="minorHAnsi" w:cstheme="minorHAnsi"/>
        </w:rPr>
        <w:t xml:space="preserve">saw </w:t>
      </w:r>
      <w:r w:rsidR="002454A6">
        <w:rPr>
          <w:rFonts w:asciiTheme="minorHAnsi" w:hAnsiTheme="minorHAnsi" w:cstheme="minorHAnsi"/>
        </w:rPr>
        <w:t>them at nest cameras last year then predating nests</w:t>
      </w:r>
      <w:r w:rsidR="00006673">
        <w:rPr>
          <w:rFonts w:asciiTheme="minorHAnsi" w:hAnsiTheme="minorHAnsi" w:cstheme="minorHAnsi"/>
        </w:rPr>
        <w:t>, but much more interest in the camera</w:t>
      </w:r>
      <w:r w:rsidR="00E4587D">
        <w:rPr>
          <w:rFonts w:asciiTheme="minorHAnsi" w:hAnsiTheme="minorHAnsi" w:cstheme="minorHAnsi"/>
        </w:rPr>
        <w:t xml:space="preserve">s </w:t>
      </w:r>
      <w:r w:rsidR="00006673">
        <w:rPr>
          <w:rFonts w:asciiTheme="minorHAnsi" w:hAnsiTheme="minorHAnsi" w:cstheme="minorHAnsi"/>
        </w:rPr>
        <w:t xml:space="preserve">themselves this year. </w:t>
      </w:r>
      <w:r w:rsidR="002454A6">
        <w:rPr>
          <w:rFonts w:asciiTheme="minorHAnsi" w:hAnsiTheme="minorHAnsi" w:cstheme="minorHAnsi"/>
        </w:rPr>
        <w:t xml:space="preserve">Rabbe </w:t>
      </w:r>
      <w:r w:rsidR="00E4587D">
        <w:rPr>
          <w:rFonts w:asciiTheme="minorHAnsi" w:hAnsiTheme="minorHAnsi" w:cstheme="minorHAnsi"/>
        </w:rPr>
        <w:t xml:space="preserve">reminded that the </w:t>
      </w:r>
      <w:r w:rsidR="002454A6">
        <w:rPr>
          <w:rFonts w:asciiTheme="minorHAnsi" w:hAnsiTheme="minorHAnsi" w:cstheme="minorHAnsi"/>
        </w:rPr>
        <w:t>TAC</w:t>
      </w:r>
      <w:r w:rsidR="00E4587D">
        <w:rPr>
          <w:rFonts w:asciiTheme="minorHAnsi" w:hAnsiTheme="minorHAnsi" w:cstheme="minorHAnsi"/>
        </w:rPr>
        <w:t>’s</w:t>
      </w:r>
      <w:r w:rsidR="00006673">
        <w:rPr>
          <w:rFonts w:asciiTheme="minorHAnsi" w:hAnsiTheme="minorHAnsi" w:cstheme="minorHAnsi"/>
        </w:rPr>
        <w:t xml:space="preserve"> recommendation </w:t>
      </w:r>
      <w:r w:rsidR="00E4587D">
        <w:rPr>
          <w:rFonts w:asciiTheme="minorHAnsi" w:hAnsiTheme="minorHAnsi" w:cstheme="minorHAnsi"/>
        </w:rPr>
        <w:t xml:space="preserve">last fall </w:t>
      </w:r>
      <w:r w:rsidR="00006673">
        <w:rPr>
          <w:rFonts w:asciiTheme="minorHAnsi" w:hAnsiTheme="minorHAnsi" w:cstheme="minorHAnsi"/>
        </w:rPr>
        <w:t xml:space="preserve">was to use cameras this year </w:t>
      </w:r>
      <w:r w:rsidR="00E4587D">
        <w:rPr>
          <w:rFonts w:asciiTheme="minorHAnsi" w:hAnsiTheme="minorHAnsi" w:cstheme="minorHAnsi"/>
        </w:rPr>
        <w:t xml:space="preserve">without </w:t>
      </w:r>
      <w:r w:rsidR="00006673">
        <w:rPr>
          <w:rFonts w:asciiTheme="minorHAnsi" w:hAnsiTheme="minorHAnsi" w:cstheme="minorHAnsi"/>
        </w:rPr>
        <w:t>replac</w:t>
      </w:r>
      <w:r w:rsidR="00E4587D">
        <w:rPr>
          <w:rFonts w:asciiTheme="minorHAnsi" w:hAnsiTheme="minorHAnsi" w:cstheme="minorHAnsi"/>
        </w:rPr>
        <w:t xml:space="preserve">ing them as they wear out. </w:t>
      </w:r>
      <w:r w:rsidR="00006673">
        <w:rPr>
          <w:rFonts w:asciiTheme="minorHAnsi" w:hAnsiTheme="minorHAnsi" w:cstheme="minorHAnsi"/>
        </w:rPr>
        <w:t xml:space="preserve">Henry said </w:t>
      </w:r>
      <w:r w:rsidR="006D76CF">
        <w:rPr>
          <w:rFonts w:asciiTheme="minorHAnsi" w:hAnsiTheme="minorHAnsi" w:cstheme="minorHAnsi"/>
        </w:rPr>
        <w:t xml:space="preserve">we need to look specifically at outcomes for camera vs non-camera nests at the two sites with owl predation. Will do that in the 2025 report to evaluate how cameras may have impacted productivity. </w:t>
      </w:r>
      <w:r w:rsidR="00006673">
        <w:rPr>
          <w:rFonts w:asciiTheme="minorHAnsi" w:hAnsiTheme="minorHAnsi" w:cstheme="minorHAnsi"/>
        </w:rPr>
        <w:t xml:space="preserve">Carrell with EDO is evaluating impacts of predation </w:t>
      </w:r>
      <w:r w:rsidR="00E4587D">
        <w:rPr>
          <w:rFonts w:asciiTheme="minorHAnsi" w:hAnsiTheme="minorHAnsi" w:cstheme="minorHAnsi"/>
        </w:rPr>
        <w:t xml:space="preserve">and ability to mitigate </w:t>
      </w:r>
      <w:r w:rsidR="00006673">
        <w:rPr>
          <w:rFonts w:asciiTheme="minorHAnsi" w:hAnsiTheme="minorHAnsi" w:cstheme="minorHAnsi"/>
        </w:rPr>
        <w:t xml:space="preserve">using data from cameras. </w:t>
      </w:r>
      <w:r w:rsidR="00E4587D">
        <w:rPr>
          <w:rFonts w:asciiTheme="minorHAnsi" w:hAnsiTheme="minorHAnsi" w:cstheme="minorHAnsi"/>
        </w:rPr>
        <w:t>EDO w</w:t>
      </w:r>
      <w:r w:rsidR="00006673">
        <w:rPr>
          <w:rFonts w:asciiTheme="minorHAnsi" w:hAnsiTheme="minorHAnsi" w:cstheme="minorHAnsi"/>
        </w:rPr>
        <w:t xml:space="preserve">ill go hard at it over </w:t>
      </w:r>
      <w:r w:rsidR="00E4587D">
        <w:rPr>
          <w:rFonts w:asciiTheme="minorHAnsi" w:hAnsiTheme="minorHAnsi" w:cstheme="minorHAnsi"/>
        </w:rPr>
        <w:t xml:space="preserve">fall and </w:t>
      </w:r>
      <w:r w:rsidR="00006673">
        <w:rPr>
          <w:rFonts w:asciiTheme="minorHAnsi" w:hAnsiTheme="minorHAnsi" w:cstheme="minorHAnsi"/>
        </w:rPr>
        <w:t xml:space="preserve">winter </w:t>
      </w:r>
      <w:r w:rsidR="00E4587D">
        <w:rPr>
          <w:rFonts w:asciiTheme="minorHAnsi" w:hAnsiTheme="minorHAnsi" w:cstheme="minorHAnsi"/>
        </w:rPr>
        <w:t xml:space="preserve">together with TAC work group </w:t>
      </w:r>
      <w:r w:rsidR="00006673">
        <w:rPr>
          <w:rFonts w:asciiTheme="minorHAnsi" w:hAnsiTheme="minorHAnsi" w:cstheme="minorHAnsi"/>
        </w:rPr>
        <w:t>and come to T</w:t>
      </w:r>
      <w:r w:rsidR="00E4587D">
        <w:rPr>
          <w:rFonts w:asciiTheme="minorHAnsi" w:hAnsiTheme="minorHAnsi" w:cstheme="minorHAnsi"/>
        </w:rPr>
        <w:t>AC</w:t>
      </w:r>
      <w:r w:rsidR="00006673">
        <w:rPr>
          <w:rFonts w:asciiTheme="minorHAnsi" w:hAnsiTheme="minorHAnsi" w:cstheme="minorHAnsi"/>
        </w:rPr>
        <w:t xml:space="preserve"> with </w:t>
      </w:r>
      <w:r w:rsidR="00E4587D">
        <w:rPr>
          <w:rFonts w:asciiTheme="minorHAnsi" w:hAnsiTheme="minorHAnsi" w:cstheme="minorHAnsi"/>
        </w:rPr>
        <w:t xml:space="preserve">better information </w:t>
      </w:r>
      <w:r w:rsidR="00006673">
        <w:rPr>
          <w:rFonts w:asciiTheme="minorHAnsi" w:hAnsiTheme="minorHAnsi" w:cstheme="minorHAnsi"/>
        </w:rPr>
        <w:t xml:space="preserve">early </w:t>
      </w:r>
      <w:r w:rsidR="00E4587D">
        <w:rPr>
          <w:rFonts w:asciiTheme="minorHAnsi" w:hAnsiTheme="minorHAnsi" w:cstheme="minorHAnsi"/>
        </w:rPr>
        <w:t xml:space="preserve">in </w:t>
      </w:r>
      <w:r w:rsidR="00006673">
        <w:rPr>
          <w:rFonts w:asciiTheme="minorHAnsi" w:hAnsiTheme="minorHAnsi" w:cstheme="minorHAnsi"/>
        </w:rPr>
        <w:t xml:space="preserve">2026. Walters </w:t>
      </w:r>
      <w:r w:rsidR="00E4587D">
        <w:rPr>
          <w:rFonts w:asciiTheme="minorHAnsi" w:hAnsiTheme="minorHAnsi" w:cstheme="minorHAnsi"/>
        </w:rPr>
        <w:t>said</w:t>
      </w:r>
      <w:r w:rsidR="00006673">
        <w:rPr>
          <w:rFonts w:asciiTheme="minorHAnsi" w:hAnsiTheme="minorHAnsi" w:cstheme="minorHAnsi"/>
        </w:rPr>
        <w:t xml:space="preserve"> </w:t>
      </w:r>
      <w:r w:rsidR="00E4587D">
        <w:rPr>
          <w:rFonts w:asciiTheme="minorHAnsi" w:hAnsiTheme="minorHAnsi" w:cstheme="minorHAnsi"/>
        </w:rPr>
        <w:t xml:space="preserve">TAC can </w:t>
      </w:r>
      <w:r w:rsidR="00006673">
        <w:rPr>
          <w:rFonts w:asciiTheme="minorHAnsi" w:hAnsiTheme="minorHAnsi" w:cstheme="minorHAnsi"/>
        </w:rPr>
        <w:t xml:space="preserve">evaluate pros and cons </w:t>
      </w:r>
      <w:r w:rsidR="00E4587D">
        <w:rPr>
          <w:rFonts w:asciiTheme="minorHAnsi" w:hAnsiTheme="minorHAnsi" w:cstheme="minorHAnsi"/>
        </w:rPr>
        <w:t xml:space="preserve">of using cameras </w:t>
      </w:r>
      <w:r w:rsidR="00006673">
        <w:rPr>
          <w:rFonts w:asciiTheme="minorHAnsi" w:hAnsiTheme="minorHAnsi" w:cstheme="minorHAnsi"/>
        </w:rPr>
        <w:t xml:space="preserve">early next year. Ostrom said she thought decision had already been made to stop after this year. </w:t>
      </w:r>
      <w:r w:rsidR="006D76CF">
        <w:rPr>
          <w:rFonts w:asciiTheme="minorHAnsi" w:hAnsiTheme="minorHAnsi" w:cstheme="minorHAnsi"/>
        </w:rPr>
        <w:t xml:space="preserve">Henry said there may be equipment still functioning at the end of the season that we could use to document nest fates next year. Jenniges suggested just </w:t>
      </w:r>
      <w:proofErr w:type="gramStart"/>
      <w:r w:rsidR="006D76CF">
        <w:rPr>
          <w:rFonts w:asciiTheme="minorHAnsi" w:hAnsiTheme="minorHAnsi" w:cstheme="minorHAnsi"/>
        </w:rPr>
        <w:t>take</w:t>
      </w:r>
      <w:proofErr w:type="gramEnd"/>
      <w:r w:rsidR="006D76CF">
        <w:rPr>
          <w:rFonts w:asciiTheme="minorHAnsi" w:hAnsiTheme="minorHAnsi" w:cstheme="minorHAnsi"/>
        </w:rPr>
        <w:t xml:space="preserve"> cameras off if evidence predators are keying in. </w:t>
      </w:r>
      <w:r w:rsidR="00006673">
        <w:rPr>
          <w:rFonts w:asciiTheme="minorHAnsi" w:hAnsiTheme="minorHAnsi" w:cstheme="minorHAnsi"/>
        </w:rPr>
        <w:t>Farnsworth said you could have 30 cameras left functioning</w:t>
      </w:r>
      <w:r w:rsidR="00E4587D">
        <w:rPr>
          <w:rFonts w:asciiTheme="minorHAnsi" w:hAnsiTheme="minorHAnsi" w:cstheme="minorHAnsi"/>
        </w:rPr>
        <w:t xml:space="preserve"> at the end of this</w:t>
      </w:r>
      <w:r w:rsidR="00006673">
        <w:rPr>
          <w:rFonts w:asciiTheme="minorHAnsi" w:hAnsiTheme="minorHAnsi" w:cstheme="minorHAnsi"/>
        </w:rPr>
        <w:t xml:space="preserve"> and </w:t>
      </w:r>
      <w:r w:rsidR="00E4587D">
        <w:rPr>
          <w:rFonts w:asciiTheme="minorHAnsi" w:hAnsiTheme="minorHAnsi" w:cstheme="minorHAnsi"/>
        </w:rPr>
        <w:t xml:space="preserve">the TAC could </w:t>
      </w:r>
      <w:r w:rsidR="00006673">
        <w:rPr>
          <w:rFonts w:asciiTheme="minorHAnsi" w:hAnsiTheme="minorHAnsi" w:cstheme="minorHAnsi"/>
        </w:rPr>
        <w:t>still decide to stop in January.</w:t>
      </w:r>
    </w:p>
    <w:p w14:paraId="7FC4B4FB" w14:textId="77777777" w:rsidR="00E4587D" w:rsidRDefault="00E4587D" w:rsidP="005B2FAA">
      <w:pPr>
        <w:pStyle w:val="NoSpacing"/>
        <w:rPr>
          <w:rFonts w:asciiTheme="minorHAnsi" w:hAnsiTheme="minorHAnsi" w:cstheme="minorHAnsi"/>
        </w:rPr>
      </w:pPr>
    </w:p>
    <w:p w14:paraId="32246545" w14:textId="77777777" w:rsidR="000A5C48" w:rsidRDefault="000A5C48" w:rsidP="00E4587D">
      <w:pPr>
        <w:pStyle w:val="NoSpacing"/>
        <w:rPr>
          <w:color w:val="FF0000"/>
        </w:rPr>
      </w:pPr>
    </w:p>
    <w:p w14:paraId="239A2E56" w14:textId="77777777" w:rsidR="000A5C48" w:rsidRDefault="000A5C48" w:rsidP="00E4587D">
      <w:pPr>
        <w:pStyle w:val="NoSpacing"/>
        <w:rPr>
          <w:color w:val="FF0000"/>
        </w:rPr>
      </w:pPr>
    </w:p>
    <w:p w14:paraId="7CE22699" w14:textId="573EE9BF" w:rsidR="00E4587D" w:rsidRDefault="00E4587D" w:rsidP="00E4587D">
      <w:pPr>
        <w:pStyle w:val="NoSpacing"/>
        <w:rPr>
          <w:color w:val="FF0000"/>
        </w:rPr>
      </w:pPr>
      <w:r>
        <w:rPr>
          <w:color w:val="FF0000"/>
        </w:rPr>
        <w:lastRenderedPageBreak/>
        <w:t>EDO ACTION ITEMS:</w:t>
      </w:r>
    </w:p>
    <w:p w14:paraId="0AEFC873" w14:textId="1992E1D6" w:rsidR="00E4587D" w:rsidRPr="00E4587D" w:rsidRDefault="00E4587D" w:rsidP="00E4587D">
      <w:pPr>
        <w:pStyle w:val="NoSpacing"/>
        <w:numPr>
          <w:ilvl w:val="0"/>
          <w:numId w:val="25"/>
        </w:numPr>
        <w:ind w:left="360"/>
        <w:rPr>
          <w:color w:val="FF0000"/>
        </w:rPr>
      </w:pPr>
      <w:r>
        <w:t>Continue to use camera data through 2025 to address EBQs 8-9 – Impacts of predation on plover productivity and effectiveness of predator management.</w:t>
      </w:r>
    </w:p>
    <w:p w14:paraId="6A46E618" w14:textId="6D2A5DB1" w:rsidR="00E4587D" w:rsidRPr="00692431" w:rsidRDefault="00E4587D" w:rsidP="00E4587D">
      <w:pPr>
        <w:pStyle w:val="NoSpacing"/>
        <w:numPr>
          <w:ilvl w:val="0"/>
          <w:numId w:val="25"/>
        </w:numPr>
        <w:ind w:left="360"/>
        <w:rPr>
          <w:color w:val="FF0000"/>
        </w:rPr>
      </w:pPr>
      <w:r>
        <w:t>Continue to keep an eye on any signs of predators keying in on cameras and evaluate fates of nests with and without cameras</w:t>
      </w:r>
    </w:p>
    <w:p w14:paraId="1BA718E0" w14:textId="1C5F5658" w:rsidR="00692431" w:rsidRDefault="00692431" w:rsidP="00E4587D">
      <w:pPr>
        <w:pStyle w:val="NoSpacing"/>
        <w:numPr>
          <w:ilvl w:val="0"/>
          <w:numId w:val="25"/>
        </w:numPr>
        <w:ind w:left="360"/>
        <w:rPr>
          <w:color w:val="FF0000"/>
        </w:rPr>
      </w:pPr>
      <w:r>
        <w:t>Bring this information to TAC work group meetings and quarterly TAC meetings</w:t>
      </w:r>
    </w:p>
    <w:p w14:paraId="3BB37BB8" w14:textId="77777777" w:rsidR="002454A6" w:rsidRDefault="002454A6" w:rsidP="005B2FAA">
      <w:pPr>
        <w:pStyle w:val="NoSpacing"/>
        <w:rPr>
          <w:rFonts w:asciiTheme="minorHAnsi" w:hAnsiTheme="minorHAnsi" w:cstheme="minorHAnsi"/>
        </w:rPr>
      </w:pPr>
    </w:p>
    <w:p w14:paraId="2F6D6357" w14:textId="3CC5C6D9" w:rsidR="00692431" w:rsidRDefault="00692431" w:rsidP="005B2FAA">
      <w:pPr>
        <w:pStyle w:val="NoSpacing"/>
        <w:rPr>
          <w:rFonts w:asciiTheme="minorHAnsi" w:hAnsiTheme="minorHAnsi" w:cstheme="minorHAnsi"/>
        </w:rPr>
      </w:pPr>
      <w:r>
        <w:rPr>
          <w:rFonts w:asciiTheme="minorHAnsi" w:hAnsiTheme="minorHAnsi" w:cstheme="minorHAnsi"/>
        </w:rPr>
        <w:t>Presentation:</w:t>
      </w:r>
      <w:hyperlink r:id="rId15" w:history="1">
        <w:r w:rsidRPr="00692431">
          <w:rPr>
            <w:rStyle w:val="Hyperlink"/>
            <w:rFonts w:asciiTheme="minorHAnsi" w:hAnsiTheme="minorHAnsi" w:cstheme="minorHAnsi"/>
          </w:rPr>
          <w:t xml:space="preserve"> 03_2025 July TAC Plover Tern Presentation</w:t>
        </w:r>
      </w:hyperlink>
    </w:p>
    <w:p w14:paraId="36FCA9AA" w14:textId="77777777" w:rsidR="002454A6" w:rsidRPr="002454A6" w:rsidRDefault="002454A6" w:rsidP="005B2FAA">
      <w:pPr>
        <w:pStyle w:val="NoSpacing"/>
        <w:rPr>
          <w:rFonts w:asciiTheme="minorHAnsi" w:hAnsiTheme="minorHAnsi" w:cstheme="minorHAnsi"/>
        </w:rPr>
      </w:pPr>
    </w:p>
    <w:p w14:paraId="5D1C39CC" w14:textId="228A56A2" w:rsidR="00B136F4" w:rsidRPr="00CC6712" w:rsidRDefault="005B2FAA" w:rsidP="005B2FAA">
      <w:pPr>
        <w:pStyle w:val="NoSpacing"/>
        <w:rPr>
          <w:rFonts w:asciiTheme="minorHAnsi" w:hAnsiTheme="minorHAnsi" w:cstheme="minorHAnsi"/>
          <w:i/>
          <w:iCs/>
        </w:rPr>
      </w:pPr>
      <w:r>
        <w:rPr>
          <w:rFonts w:asciiTheme="minorHAnsi" w:hAnsiTheme="minorHAnsi" w:cstheme="minorHAnsi"/>
          <w:i/>
          <w:iCs/>
        </w:rPr>
        <w:t xml:space="preserve">2024 </w:t>
      </w:r>
      <w:r w:rsidR="0041099D">
        <w:rPr>
          <w:rFonts w:asciiTheme="minorHAnsi" w:hAnsiTheme="minorHAnsi" w:cstheme="minorHAnsi"/>
          <w:i/>
          <w:iCs/>
        </w:rPr>
        <w:t xml:space="preserve">FALL </w:t>
      </w:r>
      <w:r w:rsidR="00247958">
        <w:rPr>
          <w:rFonts w:asciiTheme="minorHAnsi" w:hAnsiTheme="minorHAnsi" w:cstheme="minorHAnsi"/>
          <w:i/>
          <w:iCs/>
        </w:rPr>
        <w:t>WHOOPING CRANE MONITORING REPORT</w:t>
      </w:r>
    </w:p>
    <w:p w14:paraId="28209FF3" w14:textId="7CF6D402" w:rsidR="00E74F79" w:rsidRDefault="0041099D" w:rsidP="001C4405">
      <w:pPr>
        <w:pStyle w:val="NoSpacing"/>
      </w:pPr>
      <w:r w:rsidRPr="00C2449F">
        <w:rPr>
          <w:rFonts w:asciiTheme="minorHAnsi" w:hAnsiTheme="minorHAnsi" w:cstheme="minorHAnsi"/>
        </w:rPr>
        <w:t>Ideus</w:t>
      </w:r>
      <w:r w:rsidR="00A8385A" w:rsidRPr="00C2449F">
        <w:rPr>
          <w:rFonts w:asciiTheme="minorHAnsi" w:hAnsiTheme="minorHAnsi" w:cstheme="minorHAnsi"/>
        </w:rPr>
        <w:t xml:space="preserve"> </w:t>
      </w:r>
      <w:r w:rsidR="00CC6712" w:rsidRPr="00C2449F">
        <w:rPr>
          <w:rFonts w:asciiTheme="minorHAnsi" w:hAnsiTheme="minorHAnsi" w:cstheme="minorHAnsi"/>
        </w:rPr>
        <w:t xml:space="preserve">summarized </w:t>
      </w:r>
      <w:r w:rsidR="001005A0">
        <w:rPr>
          <w:rFonts w:asciiTheme="minorHAnsi" w:hAnsiTheme="minorHAnsi" w:cstheme="minorHAnsi"/>
        </w:rPr>
        <w:t xml:space="preserve">updates to the </w:t>
      </w:r>
      <w:r w:rsidR="00147E80" w:rsidRPr="00C2449F">
        <w:rPr>
          <w:rFonts w:asciiTheme="minorHAnsi" w:hAnsiTheme="minorHAnsi" w:cstheme="minorHAnsi"/>
        </w:rPr>
        <w:t>fall</w:t>
      </w:r>
      <w:r w:rsidR="00A8385A" w:rsidRPr="00C2449F">
        <w:rPr>
          <w:rFonts w:asciiTheme="minorHAnsi" w:hAnsiTheme="minorHAnsi" w:cstheme="minorHAnsi"/>
        </w:rPr>
        <w:t xml:space="preserve"> 2024 </w:t>
      </w:r>
      <w:r w:rsidR="00CC6712" w:rsidRPr="00C2449F">
        <w:rPr>
          <w:rFonts w:asciiTheme="minorHAnsi" w:hAnsiTheme="minorHAnsi" w:cstheme="minorHAnsi"/>
        </w:rPr>
        <w:t xml:space="preserve">monitoring </w:t>
      </w:r>
      <w:r w:rsidR="001005A0">
        <w:rPr>
          <w:rFonts w:asciiTheme="minorHAnsi" w:hAnsiTheme="minorHAnsi" w:cstheme="minorHAnsi"/>
        </w:rPr>
        <w:t>report since reviewed by the TAC for the April meeting</w:t>
      </w:r>
      <w:r w:rsidR="00C2449F" w:rsidRPr="00C2449F">
        <w:rPr>
          <w:rFonts w:asciiTheme="minorHAnsi" w:hAnsiTheme="minorHAnsi" w:cstheme="minorHAnsi"/>
        </w:rPr>
        <w:t xml:space="preserve">. </w:t>
      </w:r>
      <w:r w:rsidR="00692431">
        <w:rPr>
          <w:rFonts w:asciiTheme="minorHAnsi" w:hAnsiTheme="minorHAnsi" w:cstheme="minorHAnsi"/>
        </w:rPr>
        <w:t xml:space="preserve">Updates include incorporating new USFWS Winter 2024-2025 Aransas-Wood Buffalo population estimate into PRRIP’s calculation of Proportion of the AWB Population using the Program’s Associated Habitat Reach. USGS discharge data from the fall 2024 season has also been approved and incorporated into the fall report to finalize. </w:t>
      </w:r>
      <w:r w:rsidR="00006673">
        <w:t xml:space="preserve">Jenniges said the </w:t>
      </w:r>
      <w:proofErr w:type="gramStart"/>
      <w:r w:rsidR="00006673">
        <w:t xml:space="preserve">557 </w:t>
      </w:r>
      <w:r w:rsidR="00692431">
        <w:t>population</w:t>
      </w:r>
      <w:proofErr w:type="gramEnd"/>
      <w:r w:rsidR="00692431">
        <w:t xml:space="preserve"> estimate </w:t>
      </w:r>
      <w:r w:rsidR="00006673">
        <w:t>did</w:t>
      </w:r>
      <w:r w:rsidR="00692431">
        <w:t xml:space="preserve"> not</w:t>
      </w:r>
      <w:r w:rsidR="00006673">
        <w:t xml:space="preserve"> include 68 birds outside main </w:t>
      </w:r>
      <w:r w:rsidR="00692431">
        <w:t xml:space="preserve">survey </w:t>
      </w:r>
      <w:r w:rsidR="00006673">
        <w:t xml:space="preserve">area. </w:t>
      </w:r>
      <w:r w:rsidR="00692431">
        <w:t xml:space="preserve">He asked how the TAC </w:t>
      </w:r>
      <w:r w:rsidR="00006673">
        <w:t>want</w:t>
      </w:r>
      <w:r w:rsidR="00692431">
        <w:t>s</w:t>
      </w:r>
      <w:r w:rsidR="00006673">
        <w:t xml:space="preserve"> to </w:t>
      </w:r>
      <w:r w:rsidR="00692431">
        <w:t>deal with</w:t>
      </w:r>
      <w:r w:rsidR="00006673">
        <w:t xml:space="preserve"> the additional</w:t>
      </w:r>
      <w:r w:rsidR="00A30C17">
        <w:t xml:space="preserve"> birds</w:t>
      </w:r>
      <w:r w:rsidR="00692431">
        <w:t xml:space="preserve"> in terms of calculating PRRIP’s Proportion of AWB population using the AHR? Rabbe said that previous reports have not considered additional birds from secondary areas</w:t>
      </w:r>
      <w:r w:rsidR="0055431C">
        <w:t xml:space="preserve">. Protocol for monitoring primary areas is different than protocol for monitoring secondary areas. They are not monitored at the same time, so birds from secondary area could be a double count of birds from primary areas. There are criteria established for moving secondary areas into the primary survey protocol. </w:t>
      </w:r>
      <w:r w:rsidR="00A30C17">
        <w:t>Farnsworth said without</w:t>
      </w:r>
      <w:r w:rsidR="00006673">
        <w:t xml:space="preserve"> </w:t>
      </w:r>
      <w:r w:rsidR="0055431C">
        <w:t>including those additional birds, the Program may be overestimating the proportional use of the AHR</w:t>
      </w:r>
      <w:r w:rsidR="00006673">
        <w:t xml:space="preserve">. </w:t>
      </w:r>
      <w:r w:rsidR="00D9257E">
        <w:t>Jenniges suggested at least adding a footnote in the report that lets readers know there may have been more birds than accounted for in a population estimate based upon observations in the primary areas alone. Henry said the EDO can do that.</w:t>
      </w:r>
    </w:p>
    <w:p w14:paraId="7A5F3C86" w14:textId="77777777" w:rsidR="00D9257E" w:rsidRPr="00692431" w:rsidRDefault="00D9257E" w:rsidP="001C4405">
      <w:pPr>
        <w:pStyle w:val="NoSpacing"/>
        <w:rPr>
          <w:rFonts w:asciiTheme="minorHAnsi" w:hAnsiTheme="minorHAnsi" w:cstheme="minorHAnsi"/>
        </w:rPr>
      </w:pPr>
    </w:p>
    <w:p w14:paraId="26FCF38C" w14:textId="7C7AB18E" w:rsidR="00A23CAC" w:rsidRDefault="00A23CAC" w:rsidP="001C4405">
      <w:pPr>
        <w:pStyle w:val="NoSpacing"/>
        <w:rPr>
          <w:color w:val="FF0000"/>
        </w:rPr>
      </w:pPr>
      <w:r>
        <w:rPr>
          <w:color w:val="FF0000"/>
        </w:rPr>
        <w:t>EDO ACTION ITEMS:</w:t>
      </w:r>
    </w:p>
    <w:p w14:paraId="53C52CA0" w14:textId="06DADE61" w:rsidR="00D9257E" w:rsidRPr="00D9257E" w:rsidRDefault="00D9257E" w:rsidP="00BC1A57">
      <w:pPr>
        <w:pStyle w:val="NoSpacing"/>
        <w:numPr>
          <w:ilvl w:val="0"/>
          <w:numId w:val="26"/>
        </w:numPr>
        <w:tabs>
          <w:tab w:val="left" w:pos="360"/>
        </w:tabs>
        <w:ind w:left="360"/>
        <w:rPr>
          <w:rFonts w:asciiTheme="minorHAnsi" w:hAnsiTheme="minorHAnsi" w:cstheme="minorHAnsi"/>
        </w:rPr>
      </w:pPr>
      <w:r>
        <w:t>Add footnote to report about 68 additional birds outside primary survey area</w:t>
      </w:r>
    </w:p>
    <w:p w14:paraId="5E3B7A11" w14:textId="77777777" w:rsidR="00D9257E" w:rsidRPr="00692431" w:rsidRDefault="00D9257E" w:rsidP="00D9257E">
      <w:pPr>
        <w:pStyle w:val="NoSpacing"/>
        <w:ind w:left="720"/>
        <w:rPr>
          <w:rFonts w:asciiTheme="minorHAnsi" w:hAnsiTheme="minorHAnsi" w:cstheme="minorHAnsi"/>
        </w:rPr>
      </w:pPr>
    </w:p>
    <w:p w14:paraId="411C5B0A" w14:textId="3237E262" w:rsidR="001005A0" w:rsidRPr="00D32290" w:rsidRDefault="007F4249" w:rsidP="001005A0">
      <w:pPr>
        <w:pStyle w:val="NoSpacing"/>
        <w:rPr>
          <w:rFonts w:asciiTheme="minorHAnsi" w:hAnsiTheme="minorHAnsi" w:cstheme="minorHAnsi"/>
        </w:rPr>
      </w:pPr>
      <w:r w:rsidRPr="00FD46DC">
        <w:rPr>
          <w:color w:val="FF0000"/>
        </w:rPr>
        <w:t>TAC MOTION</w:t>
      </w:r>
      <w:r w:rsidR="001005A0">
        <w:rPr>
          <w:color w:val="FF0000"/>
        </w:rPr>
        <w:t xml:space="preserve">: </w:t>
      </w:r>
      <w:r w:rsidR="00DB6B3F" w:rsidRPr="00D9257E">
        <w:rPr>
          <w:rFonts w:asciiTheme="minorHAnsi" w:hAnsiTheme="minorHAnsi" w:cstheme="minorHAnsi"/>
          <w:i/>
          <w:iCs/>
        </w:rPr>
        <w:t>Jenniges</w:t>
      </w:r>
      <w:r w:rsidR="001005A0" w:rsidRPr="00D9257E">
        <w:rPr>
          <w:rFonts w:asciiTheme="minorHAnsi" w:hAnsiTheme="minorHAnsi" w:cstheme="minorHAnsi"/>
          <w:i/>
          <w:iCs/>
        </w:rPr>
        <w:t xml:space="preserve"> moved, and </w:t>
      </w:r>
      <w:r w:rsidR="00DB6B3F" w:rsidRPr="00D9257E">
        <w:rPr>
          <w:rFonts w:asciiTheme="minorHAnsi" w:hAnsiTheme="minorHAnsi" w:cstheme="minorHAnsi"/>
          <w:i/>
          <w:iCs/>
        </w:rPr>
        <w:t xml:space="preserve">Kanz </w:t>
      </w:r>
      <w:r w:rsidR="001005A0" w:rsidRPr="00D9257E">
        <w:rPr>
          <w:rFonts w:asciiTheme="minorHAnsi" w:hAnsiTheme="minorHAnsi" w:cstheme="minorHAnsi"/>
          <w:i/>
          <w:iCs/>
        </w:rPr>
        <w:t>seconded a</w:t>
      </w:r>
      <w:r w:rsidR="001005A0">
        <w:rPr>
          <w:rFonts w:asciiTheme="minorHAnsi" w:hAnsiTheme="minorHAnsi" w:cstheme="minorHAnsi"/>
          <w:i/>
          <w:iCs/>
        </w:rPr>
        <w:t xml:space="preserve"> motion </w:t>
      </w:r>
      <w:r w:rsidR="001005A0" w:rsidRPr="00DE0FF2">
        <w:rPr>
          <w:rFonts w:asciiTheme="minorHAnsi" w:hAnsiTheme="minorHAnsi" w:cstheme="minorHAnsi"/>
          <w:i/>
          <w:iCs/>
        </w:rPr>
        <w:t xml:space="preserve">to </w:t>
      </w:r>
      <w:r w:rsidR="001005A0">
        <w:rPr>
          <w:rFonts w:asciiTheme="minorHAnsi" w:hAnsiTheme="minorHAnsi" w:cstheme="minorHAnsi"/>
          <w:i/>
          <w:iCs/>
        </w:rPr>
        <w:t>recommend the fall 2024 WC monitoring report to the GC for their approval</w:t>
      </w:r>
      <w:r w:rsidR="00DB6B3F">
        <w:rPr>
          <w:rFonts w:asciiTheme="minorHAnsi" w:hAnsiTheme="minorHAnsi" w:cstheme="minorHAnsi"/>
          <w:i/>
          <w:iCs/>
        </w:rPr>
        <w:t xml:space="preserve"> with an additional footnote documenting the birds counted outside the primary survey area</w:t>
      </w:r>
      <w:r w:rsidR="001005A0">
        <w:rPr>
          <w:rFonts w:asciiTheme="minorHAnsi" w:hAnsiTheme="minorHAnsi" w:cstheme="minorHAnsi"/>
          <w:i/>
          <w:iCs/>
        </w:rPr>
        <w:t xml:space="preserve">. </w:t>
      </w:r>
      <w:r w:rsidR="001005A0" w:rsidRPr="001005A0">
        <w:rPr>
          <w:rFonts w:asciiTheme="minorHAnsi" w:hAnsiTheme="minorHAnsi" w:cstheme="minorHAnsi"/>
          <w:i/>
          <w:iCs/>
          <w:u w:val="single"/>
        </w:rPr>
        <w:t>Motion carried.</w:t>
      </w:r>
    </w:p>
    <w:p w14:paraId="6A36267F" w14:textId="77777777" w:rsidR="009E4363" w:rsidRDefault="009E4363" w:rsidP="001C4405">
      <w:pPr>
        <w:pStyle w:val="NoSpacing"/>
        <w:rPr>
          <w:rFonts w:asciiTheme="minorHAnsi" w:hAnsiTheme="minorHAnsi" w:cstheme="minorHAnsi"/>
          <w:i/>
          <w:iCs/>
        </w:rPr>
      </w:pPr>
      <w:r>
        <w:rPr>
          <w:rFonts w:asciiTheme="minorHAnsi" w:hAnsiTheme="minorHAnsi" w:cstheme="minorHAnsi"/>
          <w:i/>
          <w:iCs/>
        </w:rPr>
        <w:t xml:space="preserve"> </w:t>
      </w:r>
    </w:p>
    <w:p w14:paraId="6D0D2BF0" w14:textId="3EB97910" w:rsidR="009E4363" w:rsidRDefault="009E4363" w:rsidP="009E4363">
      <w:pPr>
        <w:pStyle w:val="NoSpacing"/>
      </w:pPr>
      <w:r>
        <w:t>Document</w:t>
      </w:r>
      <w:r w:rsidR="00D9257E">
        <w:t>s</w:t>
      </w:r>
      <w:r>
        <w:t>:</w:t>
      </w:r>
      <w:r w:rsidRPr="001005A0">
        <w:t xml:space="preserve"> </w:t>
      </w:r>
      <w:hyperlink r:id="rId16" w:history="1">
        <w:r w:rsidRPr="00D9257E">
          <w:rPr>
            <w:rStyle w:val="Hyperlink"/>
          </w:rPr>
          <w:t>04_Implementation of the Whooping Crane Monitoring Protocol -</w:t>
        </w:r>
        <w:r w:rsidR="00D9257E" w:rsidRPr="00D9257E">
          <w:rPr>
            <w:rStyle w:val="Hyperlink"/>
          </w:rPr>
          <w:t xml:space="preserve"> </w:t>
        </w:r>
        <w:r w:rsidRPr="00D9257E">
          <w:rPr>
            <w:rStyle w:val="Hyperlink"/>
          </w:rPr>
          <w:t xml:space="preserve">Fall 2024 Report </w:t>
        </w:r>
        <w:r w:rsidR="00D9257E" w:rsidRPr="00D9257E">
          <w:rPr>
            <w:rStyle w:val="Hyperlink"/>
          </w:rPr>
          <w:t xml:space="preserve">Updated </w:t>
        </w:r>
        <w:r w:rsidRPr="00D9257E">
          <w:rPr>
            <w:rStyle w:val="Hyperlink"/>
          </w:rPr>
          <w:t>DRAFT</w:t>
        </w:r>
      </w:hyperlink>
    </w:p>
    <w:p w14:paraId="11BFE25F" w14:textId="69118410" w:rsidR="00D9257E" w:rsidRDefault="00D9257E" w:rsidP="009E4363">
      <w:pPr>
        <w:pStyle w:val="NoSpacing"/>
      </w:pPr>
      <w:hyperlink r:id="rId17" w:history="1">
        <w:r w:rsidRPr="00DE3EFC">
          <w:rPr>
            <w:rStyle w:val="Hyperlink"/>
          </w:rPr>
          <w:t xml:space="preserve">Implementation of the Whooping Crane Monitoring Protocol - Fall 2024 Report Updated DRAFT </w:t>
        </w:r>
        <w:r w:rsidR="00B31B5E" w:rsidRPr="00DE3EFC">
          <w:rPr>
            <w:rStyle w:val="Hyperlink"/>
          </w:rPr>
          <w:t xml:space="preserve">with TAC </w:t>
        </w:r>
        <w:r w:rsidR="00DE3EFC" w:rsidRPr="00DE3EFC">
          <w:rPr>
            <w:rStyle w:val="Hyperlink"/>
          </w:rPr>
          <w:t>Footnote</w:t>
        </w:r>
      </w:hyperlink>
    </w:p>
    <w:p w14:paraId="2D5B7918" w14:textId="6734B0D3" w:rsidR="009E4363" w:rsidRDefault="009E4363" w:rsidP="009E4363">
      <w:pPr>
        <w:pStyle w:val="NoSpacing"/>
      </w:pPr>
      <w:r>
        <w:t xml:space="preserve">Presentation: </w:t>
      </w:r>
      <w:hyperlink r:id="rId18" w:history="1">
        <w:r w:rsidRPr="00D9257E">
          <w:rPr>
            <w:rStyle w:val="Hyperlink"/>
          </w:rPr>
          <w:t>05_</w:t>
        </w:r>
        <w:r w:rsidR="00D9257E" w:rsidRPr="00D9257E">
          <w:rPr>
            <w:rStyle w:val="Hyperlink"/>
          </w:rPr>
          <w:t>Fall 2024 WC Report Update &amp; Spring 2025 WC Monitoring Update Presentation</w:t>
        </w:r>
      </w:hyperlink>
    </w:p>
    <w:p w14:paraId="14B562D2" w14:textId="77777777" w:rsidR="009E4363" w:rsidRDefault="009E4363" w:rsidP="001C4405">
      <w:pPr>
        <w:pStyle w:val="NoSpacing"/>
        <w:rPr>
          <w:rFonts w:asciiTheme="minorHAnsi" w:hAnsiTheme="minorHAnsi" w:cstheme="minorHAnsi"/>
          <w:i/>
          <w:iCs/>
        </w:rPr>
      </w:pPr>
    </w:p>
    <w:p w14:paraId="47F19B6F" w14:textId="78A95F2E" w:rsidR="002531AF" w:rsidRDefault="009E4363" w:rsidP="001C4405">
      <w:pPr>
        <w:pStyle w:val="NoSpacing"/>
        <w:rPr>
          <w:rFonts w:asciiTheme="minorHAnsi" w:hAnsiTheme="minorHAnsi" w:cstheme="minorHAnsi"/>
          <w:i/>
          <w:iCs/>
        </w:rPr>
      </w:pPr>
      <w:r>
        <w:rPr>
          <w:rFonts w:asciiTheme="minorHAnsi" w:hAnsiTheme="minorHAnsi" w:cstheme="minorHAnsi"/>
          <w:i/>
          <w:iCs/>
        </w:rPr>
        <w:t>2025 SPRING WHOOPING CRANE MONITORING UPDATE</w:t>
      </w:r>
    </w:p>
    <w:p w14:paraId="5E16FBCF" w14:textId="19581CE7" w:rsidR="00575F6D" w:rsidRDefault="00821AA0" w:rsidP="009E4363">
      <w:pPr>
        <w:pStyle w:val="NoSpacing"/>
        <w:rPr>
          <w:color w:val="000000" w:themeColor="text1"/>
        </w:rPr>
      </w:pPr>
      <w:r>
        <w:rPr>
          <w:color w:val="000000" w:themeColor="text1"/>
        </w:rPr>
        <w:t xml:space="preserve">Ideus presented results from the spring 2025 whooping crane monitoring season. </w:t>
      </w:r>
      <w:r w:rsidR="00CF7065">
        <w:rPr>
          <w:color w:val="000000" w:themeColor="text1"/>
        </w:rPr>
        <w:t>The f</w:t>
      </w:r>
      <w:r>
        <w:rPr>
          <w:color w:val="000000" w:themeColor="text1"/>
        </w:rPr>
        <w:t xml:space="preserve">ull report is not ready for TAC review as USGS discharge data for the spring are not approved yet. Plan is to bring it to the TAC in October. </w:t>
      </w:r>
      <w:r w:rsidR="00A30C17" w:rsidRPr="00A30C17">
        <w:rPr>
          <w:color w:val="000000" w:themeColor="text1"/>
        </w:rPr>
        <w:t>No questions or feedback from TAC.</w:t>
      </w:r>
    </w:p>
    <w:p w14:paraId="679689BD" w14:textId="77777777" w:rsidR="00CF7065" w:rsidRPr="00A30C17" w:rsidRDefault="00CF7065" w:rsidP="009E4363">
      <w:pPr>
        <w:pStyle w:val="NoSpacing"/>
        <w:rPr>
          <w:color w:val="000000" w:themeColor="text1"/>
        </w:rPr>
      </w:pPr>
    </w:p>
    <w:p w14:paraId="053C96FC" w14:textId="0FDE4C04" w:rsidR="009E4363" w:rsidRDefault="009E4363" w:rsidP="009E4363">
      <w:pPr>
        <w:pStyle w:val="NoSpacing"/>
        <w:rPr>
          <w:color w:val="FF0000"/>
        </w:rPr>
      </w:pPr>
      <w:r>
        <w:rPr>
          <w:color w:val="FF0000"/>
        </w:rPr>
        <w:t>EDO ACTION ITEMS:</w:t>
      </w:r>
    </w:p>
    <w:p w14:paraId="4359FF54" w14:textId="59B25AE3" w:rsidR="00CF7065" w:rsidRPr="00CF7065" w:rsidRDefault="00CF7065" w:rsidP="009E4363">
      <w:pPr>
        <w:pStyle w:val="NoSpacing"/>
        <w:numPr>
          <w:ilvl w:val="0"/>
          <w:numId w:val="25"/>
        </w:numPr>
        <w:ind w:left="360"/>
        <w:rPr>
          <w:color w:val="FF0000"/>
        </w:rPr>
      </w:pPr>
      <w:r>
        <w:t xml:space="preserve">Finalize </w:t>
      </w:r>
      <w:del w:id="1" w:author="Malinda Henry" w:date="2025-09-30T13:13:00Z" w16du:dateUtc="2025-09-30T18:13:00Z">
        <w:r w:rsidDel="00080CCA">
          <w:delText>fall 2024</w:delText>
        </w:r>
      </w:del>
      <w:ins w:id="2" w:author="Malinda Henry" w:date="2025-09-30T13:13:00Z" w16du:dateUtc="2025-09-30T18:13:00Z">
        <w:r w:rsidR="00080CCA">
          <w:t>spring 2025</w:t>
        </w:r>
      </w:ins>
      <w:r>
        <w:t xml:space="preserve"> monitoring report once </w:t>
      </w:r>
      <w:r w:rsidR="00A30C17">
        <w:t xml:space="preserve">discharge data </w:t>
      </w:r>
      <w:r>
        <w:t xml:space="preserve">are final </w:t>
      </w:r>
      <w:r w:rsidR="00A30C17">
        <w:t>and bring back to TA</w:t>
      </w:r>
      <w:r>
        <w:t>C in October.</w:t>
      </w:r>
    </w:p>
    <w:p w14:paraId="013792D9" w14:textId="77777777" w:rsidR="00CF7065" w:rsidRPr="00CF7065" w:rsidRDefault="00CF7065" w:rsidP="00CF7065">
      <w:pPr>
        <w:pStyle w:val="NoSpacing"/>
        <w:ind w:left="360"/>
        <w:rPr>
          <w:color w:val="FF0000"/>
        </w:rPr>
      </w:pPr>
    </w:p>
    <w:p w14:paraId="395FD347" w14:textId="77777777" w:rsidR="00CF7065" w:rsidRDefault="00CF7065" w:rsidP="00CF7065">
      <w:pPr>
        <w:pStyle w:val="NoSpacing"/>
      </w:pPr>
      <w:r>
        <w:t xml:space="preserve">Presentation: </w:t>
      </w:r>
      <w:hyperlink r:id="rId19" w:history="1">
        <w:r w:rsidRPr="00D9257E">
          <w:rPr>
            <w:rStyle w:val="Hyperlink"/>
          </w:rPr>
          <w:t>05_Fall 2024 WC Report Update &amp; Spring 2025 WC Monitoring Update Presentation</w:t>
        </w:r>
      </w:hyperlink>
    </w:p>
    <w:p w14:paraId="41FE1E2A" w14:textId="77777777" w:rsidR="009E4363" w:rsidRPr="00CF7065" w:rsidRDefault="009E4363" w:rsidP="001C4405">
      <w:pPr>
        <w:pStyle w:val="NoSpacing"/>
        <w:rPr>
          <w:rFonts w:asciiTheme="minorHAnsi" w:hAnsiTheme="minorHAnsi" w:cstheme="minorHAnsi"/>
        </w:rPr>
      </w:pPr>
    </w:p>
    <w:p w14:paraId="40AB2EFC" w14:textId="0F48D597" w:rsidR="009E4363" w:rsidRDefault="009E4363" w:rsidP="001C4405">
      <w:pPr>
        <w:pStyle w:val="NoSpacing"/>
        <w:rPr>
          <w:rFonts w:asciiTheme="minorHAnsi" w:hAnsiTheme="minorHAnsi" w:cstheme="minorHAnsi"/>
          <w:i/>
          <w:iCs/>
        </w:rPr>
      </w:pPr>
      <w:r>
        <w:rPr>
          <w:rFonts w:asciiTheme="minorHAnsi" w:hAnsiTheme="minorHAnsi" w:cstheme="minorHAnsi"/>
          <w:i/>
          <w:iCs/>
        </w:rPr>
        <w:t>2024-2025 USFWS POPULATION ESTIMATE</w:t>
      </w:r>
    </w:p>
    <w:p w14:paraId="47C1CCB1" w14:textId="5A471F9E" w:rsidR="00CD6CF6" w:rsidRDefault="00C53278" w:rsidP="001C4405">
      <w:pPr>
        <w:pStyle w:val="NoSpacing"/>
        <w:rPr>
          <w:rFonts w:asciiTheme="minorHAnsi" w:hAnsiTheme="minorHAnsi" w:cstheme="minorHAnsi"/>
        </w:rPr>
      </w:pPr>
      <w:r>
        <w:rPr>
          <w:rFonts w:asciiTheme="minorHAnsi" w:hAnsiTheme="minorHAnsi" w:cstheme="minorHAnsi"/>
        </w:rPr>
        <w:t xml:space="preserve">McAbee gave an overview of winter survey results and explained how primary vs. secondary areas were surveyed and </w:t>
      </w:r>
      <w:r w:rsidR="00CF7065">
        <w:rPr>
          <w:rFonts w:asciiTheme="minorHAnsi" w:hAnsiTheme="minorHAnsi" w:cstheme="minorHAnsi"/>
        </w:rPr>
        <w:t>how</w:t>
      </w:r>
      <w:r>
        <w:rPr>
          <w:rFonts w:asciiTheme="minorHAnsi" w:hAnsiTheme="minorHAnsi" w:cstheme="minorHAnsi"/>
        </w:rPr>
        <w:t xml:space="preserve"> data </w:t>
      </w:r>
      <w:r w:rsidR="00CF7065">
        <w:rPr>
          <w:rFonts w:asciiTheme="minorHAnsi" w:hAnsiTheme="minorHAnsi" w:cstheme="minorHAnsi"/>
        </w:rPr>
        <w:t>from each of those areas are used</w:t>
      </w:r>
      <w:r>
        <w:rPr>
          <w:rFonts w:asciiTheme="minorHAnsi" w:hAnsiTheme="minorHAnsi" w:cstheme="minorHAnsi"/>
        </w:rPr>
        <w:t xml:space="preserve">. </w:t>
      </w:r>
      <w:r w:rsidR="00CF7065">
        <w:rPr>
          <w:rFonts w:asciiTheme="minorHAnsi" w:hAnsiTheme="minorHAnsi" w:cstheme="minorHAnsi"/>
        </w:rPr>
        <w:t>He said b</w:t>
      </w:r>
      <w:r w:rsidR="00B74961">
        <w:rPr>
          <w:rFonts w:asciiTheme="minorHAnsi" w:hAnsiTheme="minorHAnsi" w:cstheme="minorHAnsi"/>
        </w:rPr>
        <w:t xml:space="preserve">irds continue to expand </w:t>
      </w:r>
      <w:proofErr w:type="gramStart"/>
      <w:r w:rsidR="00B74961">
        <w:rPr>
          <w:rFonts w:asciiTheme="minorHAnsi" w:hAnsiTheme="minorHAnsi" w:cstheme="minorHAnsi"/>
        </w:rPr>
        <w:t>use</w:t>
      </w:r>
      <w:proofErr w:type="gramEnd"/>
      <w:r w:rsidR="00B74961">
        <w:rPr>
          <w:rFonts w:asciiTheme="minorHAnsi" w:hAnsiTheme="minorHAnsi" w:cstheme="minorHAnsi"/>
        </w:rPr>
        <w:t xml:space="preserve"> outside primary areas. </w:t>
      </w:r>
      <w:r w:rsidR="00CF7065">
        <w:rPr>
          <w:rFonts w:asciiTheme="minorHAnsi" w:hAnsiTheme="minorHAnsi" w:cstheme="minorHAnsi"/>
        </w:rPr>
        <w:t>Birds in secondary areas were not</w:t>
      </w:r>
      <w:r w:rsidR="00B74961">
        <w:rPr>
          <w:rFonts w:asciiTheme="minorHAnsi" w:hAnsiTheme="minorHAnsi" w:cstheme="minorHAnsi"/>
        </w:rPr>
        <w:t xml:space="preserve"> included in the estimates because </w:t>
      </w:r>
      <w:r w:rsidR="00CF7065">
        <w:rPr>
          <w:rFonts w:asciiTheme="minorHAnsi" w:hAnsiTheme="minorHAnsi" w:cstheme="minorHAnsi"/>
        </w:rPr>
        <w:t xml:space="preserve">they </w:t>
      </w:r>
      <w:r w:rsidR="00B74961">
        <w:rPr>
          <w:rFonts w:asciiTheme="minorHAnsi" w:hAnsiTheme="minorHAnsi" w:cstheme="minorHAnsi"/>
        </w:rPr>
        <w:t xml:space="preserve">do not meet the criteria for a closed population estimate. </w:t>
      </w:r>
      <w:r w:rsidR="00CF7065">
        <w:rPr>
          <w:rFonts w:asciiTheme="minorHAnsi" w:hAnsiTheme="minorHAnsi" w:cstheme="minorHAnsi"/>
        </w:rPr>
        <w:t>Birds can</w:t>
      </w:r>
      <w:r w:rsidR="00B74961">
        <w:rPr>
          <w:rFonts w:asciiTheme="minorHAnsi" w:hAnsiTheme="minorHAnsi" w:cstheme="minorHAnsi"/>
        </w:rPr>
        <w:t xml:space="preserve"> fly in and out and be counted twice. Guadalupe Delta area being added next year into primary area because</w:t>
      </w:r>
      <w:r w:rsidR="00CF7065">
        <w:rPr>
          <w:rFonts w:asciiTheme="minorHAnsi" w:hAnsiTheme="minorHAnsi" w:cstheme="minorHAnsi"/>
        </w:rPr>
        <w:t xml:space="preserve"> this area</w:t>
      </w:r>
      <w:r w:rsidR="00B74961">
        <w:rPr>
          <w:rFonts w:asciiTheme="minorHAnsi" w:hAnsiTheme="minorHAnsi" w:cstheme="minorHAnsi"/>
        </w:rPr>
        <w:t xml:space="preserve"> met </w:t>
      </w:r>
      <w:r w:rsidR="00CF7065">
        <w:rPr>
          <w:rFonts w:asciiTheme="minorHAnsi" w:hAnsiTheme="minorHAnsi" w:cstheme="minorHAnsi"/>
        </w:rPr>
        <w:t xml:space="preserve">the </w:t>
      </w:r>
      <w:r w:rsidR="00B74961">
        <w:rPr>
          <w:rFonts w:asciiTheme="minorHAnsi" w:hAnsiTheme="minorHAnsi" w:cstheme="minorHAnsi"/>
        </w:rPr>
        <w:t>criteria.</w:t>
      </w:r>
      <w:r w:rsidR="00CF7065">
        <w:rPr>
          <w:rFonts w:asciiTheme="minorHAnsi" w:hAnsiTheme="minorHAnsi" w:cstheme="minorHAnsi"/>
        </w:rPr>
        <w:t xml:space="preserve"> </w:t>
      </w:r>
      <w:r w:rsidR="00CD6CF6">
        <w:rPr>
          <w:rFonts w:asciiTheme="minorHAnsi" w:hAnsiTheme="minorHAnsi" w:cstheme="minorHAnsi"/>
        </w:rPr>
        <w:t xml:space="preserve">Walters asked </w:t>
      </w:r>
      <w:r w:rsidR="00CF7065">
        <w:rPr>
          <w:rFonts w:asciiTheme="minorHAnsi" w:hAnsiTheme="minorHAnsi" w:cstheme="minorHAnsi"/>
        </w:rPr>
        <w:t xml:space="preserve">about the </w:t>
      </w:r>
      <w:r w:rsidR="00CD6CF6">
        <w:rPr>
          <w:rFonts w:asciiTheme="minorHAnsi" w:hAnsiTheme="minorHAnsi" w:cstheme="minorHAnsi"/>
        </w:rPr>
        <w:t xml:space="preserve">criteria for secondary area inclusion into primary area. Jenniges said it is in report. Walters asked if annual survey will be implemented consistently now. McAbee said that is the plan but no guarantee with federal budget constraints. FWS may </w:t>
      </w:r>
      <w:r w:rsidR="00597C89">
        <w:rPr>
          <w:rFonts w:asciiTheme="minorHAnsi" w:hAnsiTheme="minorHAnsi" w:cstheme="minorHAnsi"/>
        </w:rPr>
        <w:t>need</w:t>
      </w:r>
      <w:r w:rsidR="00CD6CF6">
        <w:rPr>
          <w:rFonts w:asciiTheme="minorHAnsi" w:hAnsiTheme="minorHAnsi" w:cstheme="minorHAnsi"/>
        </w:rPr>
        <w:t xml:space="preserve"> budget supplementation to ensure </w:t>
      </w:r>
      <w:r w:rsidR="00597C89">
        <w:rPr>
          <w:rFonts w:asciiTheme="minorHAnsi" w:hAnsiTheme="minorHAnsi" w:cstheme="minorHAnsi"/>
        </w:rPr>
        <w:t>the survey gets done</w:t>
      </w:r>
      <w:r w:rsidR="00CD6CF6">
        <w:rPr>
          <w:rFonts w:asciiTheme="minorHAnsi" w:hAnsiTheme="minorHAnsi" w:cstheme="minorHAnsi"/>
        </w:rPr>
        <w:t xml:space="preserve">. </w:t>
      </w:r>
      <w:r w:rsidR="00DB273B">
        <w:rPr>
          <w:rFonts w:asciiTheme="minorHAnsi" w:hAnsiTheme="minorHAnsi" w:cstheme="minorHAnsi"/>
        </w:rPr>
        <w:t xml:space="preserve">Last year Canadian </w:t>
      </w:r>
      <w:r w:rsidR="00597C89">
        <w:rPr>
          <w:rFonts w:asciiTheme="minorHAnsi" w:hAnsiTheme="minorHAnsi" w:cstheme="minorHAnsi"/>
        </w:rPr>
        <w:t>Wildlife Service</w:t>
      </w:r>
      <w:r w:rsidR="00DB273B">
        <w:rPr>
          <w:rFonts w:asciiTheme="minorHAnsi" w:hAnsiTheme="minorHAnsi" w:cstheme="minorHAnsi"/>
        </w:rPr>
        <w:t xml:space="preserve"> and Guadalupe Fund helped fund effort. Henry asked when </w:t>
      </w:r>
      <w:r w:rsidR="00597C89">
        <w:rPr>
          <w:rFonts w:asciiTheme="minorHAnsi" w:hAnsiTheme="minorHAnsi" w:cstheme="minorHAnsi"/>
        </w:rPr>
        <w:t>FWS</w:t>
      </w:r>
      <w:r w:rsidR="00DB273B">
        <w:rPr>
          <w:rFonts w:asciiTheme="minorHAnsi" w:hAnsiTheme="minorHAnsi" w:cstheme="minorHAnsi"/>
        </w:rPr>
        <w:t xml:space="preserve"> might reach out for assistance if needed and would PRRIP be </w:t>
      </w:r>
      <w:r w:rsidR="00597C89">
        <w:rPr>
          <w:rFonts w:asciiTheme="minorHAnsi" w:hAnsiTheme="minorHAnsi" w:cstheme="minorHAnsi"/>
        </w:rPr>
        <w:t>contacted</w:t>
      </w:r>
      <w:r w:rsidR="00DB273B">
        <w:rPr>
          <w:rFonts w:asciiTheme="minorHAnsi" w:hAnsiTheme="minorHAnsi" w:cstheme="minorHAnsi"/>
        </w:rPr>
        <w:t xml:space="preserve">? </w:t>
      </w:r>
      <w:r w:rsidR="00597C89">
        <w:rPr>
          <w:rFonts w:asciiTheme="minorHAnsi" w:hAnsiTheme="minorHAnsi" w:cstheme="minorHAnsi"/>
        </w:rPr>
        <w:t xml:space="preserve">McAbee said the FWS will begin looking at the budget but will not have a good feel for need for supplementation until at least the fall. Henry said PRRIP begins budgeting for 2026 in the fall, so that timeframe works well. It would allow PRRIP to run funding options through the various committees who review the Program budget. </w:t>
      </w:r>
    </w:p>
    <w:p w14:paraId="448A0712" w14:textId="77777777" w:rsidR="00C53278" w:rsidRDefault="00C53278" w:rsidP="001C4405">
      <w:pPr>
        <w:pStyle w:val="NoSpacing"/>
        <w:rPr>
          <w:rFonts w:asciiTheme="minorHAnsi" w:hAnsiTheme="minorHAnsi" w:cstheme="minorHAnsi"/>
        </w:rPr>
      </w:pPr>
    </w:p>
    <w:p w14:paraId="3AED1E6F" w14:textId="3BE2D6DE" w:rsidR="00CF7065" w:rsidRDefault="00CF7065" w:rsidP="001C4405">
      <w:pPr>
        <w:pStyle w:val="NoSpacing"/>
        <w:rPr>
          <w:rFonts w:asciiTheme="minorHAnsi" w:hAnsiTheme="minorHAnsi" w:cstheme="minorHAnsi"/>
        </w:rPr>
      </w:pPr>
      <w:r>
        <w:rPr>
          <w:rFonts w:asciiTheme="minorHAnsi" w:hAnsiTheme="minorHAnsi" w:cstheme="minorHAnsi"/>
        </w:rPr>
        <w:t xml:space="preserve">Document: </w:t>
      </w:r>
      <w:hyperlink r:id="rId20" w:history="1">
        <w:r w:rsidRPr="00CF7065">
          <w:rPr>
            <w:rStyle w:val="Hyperlink"/>
            <w:rFonts w:asciiTheme="minorHAnsi" w:hAnsiTheme="minorHAnsi" w:cstheme="minorHAnsi"/>
          </w:rPr>
          <w:t>06a_WHCR Update Winter 2024-2025</w:t>
        </w:r>
      </w:hyperlink>
    </w:p>
    <w:p w14:paraId="176AD44A" w14:textId="77777777" w:rsidR="00CF7065" w:rsidRPr="00C53278" w:rsidRDefault="00CF7065" w:rsidP="001C4405">
      <w:pPr>
        <w:pStyle w:val="NoSpacing"/>
        <w:rPr>
          <w:rFonts w:asciiTheme="minorHAnsi" w:hAnsiTheme="minorHAnsi" w:cstheme="minorHAnsi"/>
        </w:rPr>
      </w:pPr>
    </w:p>
    <w:p w14:paraId="3AC6B11C" w14:textId="513DE3A0" w:rsidR="009E4363" w:rsidRDefault="009E4363" w:rsidP="001C4405">
      <w:pPr>
        <w:pStyle w:val="NoSpacing"/>
        <w:rPr>
          <w:rFonts w:asciiTheme="minorHAnsi" w:hAnsiTheme="minorHAnsi" w:cstheme="minorHAnsi"/>
          <w:i/>
          <w:iCs/>
        </w:rPr>
      </w:pPr>
      <w:r>
        <w:rPr>
          <w:rFonts w:asciiTheme="minorHAnsi" w:hAnsiTheme="minorHAnsi" w:cstheme="minorHAnsi"/>
          <w:i/>
          <w:iCs/>
        </w:rPr>
        <w:t>WHOOPING CRANE RECOVERY PLAN UPDATE</w:t>
      </w:r>
    </w:p>
    <w:p w14:paraId="44D4A06C" w14:textId="406FD6DA" w:rsidR="001038F4" w:rsidRPr="00C95148" w:rsidRDefault="00AD596C" w:rsidP="001C4405">
      <w:pPr>
        <w:pStyle w:val="NoSpacing"/>
        <w:rPr>
          <w:rFonts w:cstheme="minorHAnsi"/>
        </w:rPr>
      </w:pPr>
      <w:r>
        <w:rPr>
          <w:rFonts w:asciiTheme="minorHAnsi" w:hAnsiTheme="minorHAnsi" w:cstheme="minorHAnsi"/>
        </w:rPr>
        <w:t xml:space="preserve">McAbee reviewed the status of the Whooping Crane Recovery Plan and Species Status Assessment. He said he was writing both of those for the Service. Whooping crane experts were asked to provide input in both the SSA and the Recovery Plan. Plan is still in development, not at the final draft public comment stage yet. </w:t>
      </w:r>
      <w:r w:rsidR="006D76CF" w:rsidRPr="006D76CF">
        <w:rPr>
          <w:rFonts w:cstheme="minorHAnsi"/>
        </w:rPr>
        <w:t>Farnsworth</w:t>
      </w:r>
      <w:r w:rsidR="006D76CF">
        <w:rPr>
          <w:rFonts w:cstheme="minorHAnsi"/>
        </w:rPr>
        <w:t xml:space="preserve"> asked about the </w:t>
      </w:r>
      <w:r w:rsidR="006D76CF" w:rsidRPr="006D76CF">
        <w:rPr>
          <w:rFonts w:cstheme="minorHAnsi"/>
        </w:rPr>
        <w:t xml:space="preserve">relationship between </w:t>
      </w:r>
      <w:r w:rsidR="006D76CF">
        <w:rPr>
          <w:rFonts w:cstheme="minorHAnsi"/>
        </w:rPr>
        <w:t xml:space="preserve">the published </w:t>
      </w:r>
      <w:r w:rsidR="006D76CF" w:rsidRPr="006D76CF">
        <w:rPr>
          <w:rFonts w:cstheme="minorHAnsi"/>
        </w:rPr>
        <w:t xml:space="preserve">paper and </w:t>
      </w:r>
      <w:r w:rsidR="006D76CF">
        <w:rPr>
          <w:rFonts w:cstheme="minorHAnsi"/>
        </w:rPr>
        <w:t xml:space="preserve">the </w:t>
      </w:r>
      <w:r w:rsidR="006D76CF" w:rsidRPr="006D76CF">
        <w:rPr>
          <w:rFonts w:cstheme="minorHAnsi"/>
        </w:rPr>
        <w:t>recovery plan</w:t>
      </w:r>
      <w:r w:rsidR="006D76CF">
        <w:rPr>
          <w:rFonts w:cstheme="minorHAnsi"/>
        </w:rPr>
        <w:t xml:space="preserve">. McAbee said the </w:t>
      </w:r>
      <w:r w:rsidR="006D76CF">
        <w:rPr>
          <w:rFonts w:asciiTheme="minorHAnsi" w:hAnsiTheme="minorHAnsi" w:cstheme="minorHAnsi"/>
        </w:rPr>
        <w:t>paper</w:t>
      </w:r>
      <w:r w:rsidR="006D76CF" w:rsidRPr="006D76CF">
        <w:rPr>
          <w:rFonts w:asciiTheme="minorHAnsi" w:hAnsiTheme="minorHAnsi" w:cstheme="minorHAnsi"/>
        </w:rPr>
        <w:t xml:space="preserve"> provide</w:t>
      </w:r>
      <w:r w:rsidR="006D76CF">
        <w:rPr>
          <w:rFonts w:asciiTheme="minorHAnsi" w:hAnsiTheme="minorHAnsi" w:cstheme="minorHAnsi"/>
        </w:rPr>
        <w:t>s</w:t>
      </w:r>
      <w:r w:rsidR="006D76CF" w:rsidRPr="006D76CF">
        <w:rPr>
          <w:rFonts w:asciiTheme="minorHAnsi" w:hAnsiTheme="minorHAnsi" w:cstheme="minorHAnsi"/>
        </w:rPr>
        <w:t xml:space="preserve"> foundations from previous Pearse paper</w:t>
      </w:r>
      <w:r w:rsidR="006D76CF">
        <w:rPr>
          <w:rFonts w:asciiTheme="minorHAnsi" w:hAnsiTheme="minorHAnsi" w:cstheme="minorHAnsi"/>
        </w:rPr>
        <w:t>s</w:t>
      </w:r>
      <w:r w:rsidR="006D76CF" w:rsidRPr="006D76CF">
        <w:rPr>
          <w:rFonts w:asciiTheme="minorHAnsi" w:hAnsiTheme="minorHAnsi" w:cstheme="minorHAnsi"/>
        </w:rPr>
        <w:t xml:space="preserve"> to communicate how science supports recovery plans. </w:t>
      </w:r>
      <w:r>
        <w:rPr>
          <w:rFonts w:asciiTheme="minorHAnsi" w:hAnsiTheme="minorHAnsi" w:cstheme="minorHAnsi"/>
        </w:rPr>
        <w:t>Farnsworth asked h</w:t>
      </w:r>
      <w:r w:rsidR="001038F4">
        <w:rPr>
          <w:rFonts w:asciiTheme="minorHAnsi" w:hAnsiTheme="minorHAnsi" w:cstheme="minorHAnsi"/>
        </w:rPr>
        <w:t xml:space="preserve">ow many critical habitat areas </w:t>
      </w:r>
      <w:r>
        <w:rPr>
          <w:rFonts w:asciiTheme="minorHAnsi" w:hAnsiTheme="minorHAnsi" w:cstheme="minorHAnsi"/>
        </w:rPr>
        <w:t xml:space="preserve">are in the </w:t>
      </w:r>
      <w:r w:rsidR="001038F4">
        <w:rPr>
          <w:rFonts w:asciiTheme="minorHAnsi" w:hAnsiTheme="minorHAnsi" w:cstheme="minorHAnsi"/>
        </w:rPr>
        <w:t>flyway</w:t>
      </w:r>
      <w:r>
        <w:rPr>
          <w:rFonts w:asciiTheme="minorHAnsi" w:hAnsiTheme="minorHAnsi" w:cstheme="minorHAnsi"/>
        </w:rPr>
        <w:t>.</w:t>
      </w:r>
      <w:r w:rsidR="001038F4">
        <w:rPr>
          <w:rFonts w:asciiTheme="minorHAnsi" w:hAnsiTheme="minorHAnsi" w:cstheme="minorHAnsi"/>
        </w:rPr>
        <w:t xml:space="preserve"> </w:t>
      </w:r>
      <w:r w:rsidR="00C95148">
        <w:rPr>
          <w:rFonts w:asciiTheme="minorHAnsi" w:hAnsiTheme="minorHAnsi" w:cstheme="minorHAnsi"/>
        </w:rPr>
        <w:t xml:space="preserve">Jenniges </w:t>
      </w:r>
      <w:r>
        <w:rPr>
          <w:rFonts w:asciiTheme="minorHAnsi" w:hAnsiTheme="minorHAnsi" w:cstheme="minorHAnsi"/>
        </w:rPr>
        <w:t>said four</w:t>
      </w:r>
      <w:r w:rsidR="001038F4">
        <w:rPr>
          <w:rFonts w:asciiTheme="minorHAnsi" w:hAnsiTheme="minorHAnsi" w:cstheme="minorHAnsi"/>
        </w:rPr>
        <w:t xml:space="preserve"> plus Aransas. </w:t>
      </w:r>
      <w:r w:rsidR="00665854">
        <w:rPr>
          <w:rFonts w:asciiTheme="minorHAnsi" w:hAnsiTheme="minorHAnsi" w:cstheme="minorHAnsi"/>
        </w:rPr>
        <w:t xml:space="preserve">Farnsworth asked if </w:t>
      </w:r>
      <w:r w:rsidR="001038F4">
        <w:rPr>
          <w:rFonts w:asciiTheme="minorHAnsi" w:hAnsiTheme="minorHAnsi" w:cstheme="minorHAnsi"/>
        </w:rPr>
        <w:t xml:space="preserve">input </w:t>
      </w:r>
      <w:r>
        <w:rPr>
          <w:rFonts w:asciiTheme="minorHAnsi" w:hAnsiTheme="minorHAnsi" w:cstheme="minorHAnsi"/>
        </w:rPr>
        <w:t xml:space="preserve">was </w:t>
      </w:r>
      <w:r w:rsidR="00665854">
        <w:rPr>
          <w:rFonts w:asciiTheme="minorHAnsi" w:hAnsiTheme="minorHAnsi" w:cstheme="minorHAnsi"/>
        </w:rPr>
        <w:t xml:space="preserve">provided by </w:t>
      </w:r>
      <w:r w:rsidR="001038F4">
        <w:rPr>
          <w:rFonts w:asciiTheme="minorHAnsi" w:hAnsiTheme="minorHAnsi" w:cstheme="minorHAnsi"/>
        </w:rPr>
        <w:t>any of those</w:t>
      </w:r>
      <w:r>
        <w:rPr>
          <w:rFonts w:asciiTheme="minorHAnsi" w:hAnsiTheme="minorHAnsi" w:cstheme="minorHAnsi"/>
        </w:rPr>
        <w:t xml:space="preserve"> managers of critical habitat </w:t>
      </w:r>
      <w:r w:rsidR="00665854">
        <w:rPr>
          <w:rFonts w:asciiTheme="minorHAnsi" w:hAnsiTheme="minorHAnsi" w:cstheme="minorHAnsi"/>
        </w:rPr>
        <w:t>within the flyway? He asked w</w:t>
      </w:r>
      <w:r w:rsidR="009D2AA2">
        <w:rPr>
          <w:rFonts w:asciiTheme="minorHAnsi" w:hAnsiTheme="minorHAnsi" w:cstheme="minorHAnsi"/>
        </w:rPr>
        <w:t xml:space="preserve">hy </w:t>
      </w:r>
      <w:r w:rsidR="00665854">
        <w:rPr>
          <w:rFonts w:asciiTheme="minorHAnsi" w:hAnsiTheme="minorHAnsi" w:cstheme="minorHAnsi"/>
        </w:rPr>
        <w:t xml:space="preserve">the Service </w:t>
      </w:r>
      <w:r w:rsidR="009D2AA2">
        <w:rPr>
          <w:rFonts w:asciiTheme="minorHAnsi" w:hAnsiTheme="minorHAnsi" w:cstheme="minorHAnsi"/>
        </w:rPr>
        <w:t>did not reach out to PRRIP</w:t>
      </w:r>
      <w:r w:rsidR="00665854">
        <w:rPr>
          <w:rFonts w:asciiTheme="minorHAnsi" w:hAnsiTheme="minorHAnsi" w:cstheme="minorHAnsi"/>
        </w:rPr>
        <w:t xml:space="preserve">? </w:t>
      </w:r>
      <w:r w:rsidR="001038F4">
        <w:rPr>
          <w:rFonts w:asciiTheme="minorHAnsi" w:hAnsiTheme="minorHAnsi" w:cstheme="minorHAnsi"/>
        </w:rPr>
        <w:t xml:space="preserve">McAbee </w:t>
      </w:r>
      <w:r w:rsidR="00665854">
        <w:rPr>
          <w:rFonts w:asciiTheme="minorHAnsi" w:hAnsiTheme="minorHAnsi" w:cstheme="minorHAnsi"/>
        </w:rPr>
        <w:t xml:space="preserve">said </w:t>
      </w:r>
      <w:r w:rsidR="009D2AA2">
        <w:rPr>
          <w:rFonts w:asciiTheme="minorHAnsi" w:hAnsiTheme="minorHAnsi" w:cstheme="minorHAnsi"/>
        </w:rPr>
        <w:t xml:space="preserve">PRRIP representation was </w:t>
      </w:r>
      <w:r w:rsidR="00665854">
        <w:rPr>
          <w:rFonts w:asciiTheme="minorHAnsi" w:hAnsiTheme="minorHAnsi" w:cstheme="minorHAnsi"/>
        </w:rPr>
        <w:t xml:space="preserve">through </w:t>
      </w:r>
      <w:r w:rsidR="009D2AA2">
        <w:rPr>
          <w:rFonts w:asciiTheme="minorHAnsi" w:hAnsiTheme="minorHAnsi" w:cstheme="minorHAnsi"/>
        </w:rPr>
        <w:t xml:space="preserve">Pearse and Rabbe. </w:t>
      </w:r>
      <w:r w:rsidR="001038F4">
        <w:rPr>
          <w:rFonts w:asciiTheme="minorHAnsi" w:hAnsiTheme="minorHAnsi" w:cstheme="minorHAnsi"/>
        </w:rPr>
        <w:t xml:space="preserve">Farnsworth </w:t>
      </w:r>
      <w:r w:rsidR="00665854">
        <w:rPr>
          <w:rFonts w:asciiTheme="minorHAnsi" w:hAnsiTheme="minorHAnsi" w:cstheme="minorHAnsi"/>
        </w:rPr>
        <w:t xml:space="preserve">asked if </w:t>
      </w:r>
      <w:r w:rsidR="009D2AA2">
        <w:rPr>
          <w:rFonts w:asciiTheme="minorHAnsi" w:hAnsiTheme="minorHAnsi" w:cstheme="minorHAnsi"/>
        </w:rPr>
        <w:t xml:space="preserve">Program science </w:t>
      </w:r>
      <w:r w:rsidR="00665854">
        <w:rPr>
          <w:rFonts w:asciiTheme="minorHAnsi" w:hAnsiTheme="minorHAnsi" w:cstheme="minorHAnsi"/>
        </w:rPr>
        <w:t xml:space="preserve">is </w:t>
      </w:r>
      <w:r w:rsidR="009D2AA2">
        <w:rPr>
          <w:rFonts w:asciiTheme="minorHAnsi" w:hAnsiTheme="minorHAnsi" w:cstheme="minorHAnsi"/>
        </w:rPr>
        <w:t xml:space="preserve">represented in the Recovery Plan. Rabbe said yes. </w:t>
      </w:r>
      <w:r w:rsidR="00C95148">
        <w:rPr>
          <w:rFonts w:asciiTheme="minorHAnsi" w:hAnsiTheme="minorHAnsi" w:cstheme="minorHAnsi"/>
        </w:rPr>
        <w:t xml:space="preserve">McAbee said there are hundreds of whooping crane biologists, so a decision about involvement had to be made to keep the group down to a manageable size. There will be an opportunity for public to comment on the plan. </w:t>
      </w:r>
      <w:r w:rsidR="00665854">
        <w:rPr>
          <w:rFonts w:asciiTheme="minorHAnsi" w:hAnsiTheme="minorHAnsi" w:cstheme="minorHAnsi"/>
        </w:rPr>
        <w:t xml:space="preserve">Farnsworth asked about content in the Caven and Pearse publication that mentions protection of additional acres in the flyway (critical habitat). </w:t>
      </w:r>
      <w:r w:rsidR="001038F4">
        <w:rPr>
          <w:rFonts w:asciiTheme="minorHAnsi" w:hAnsiTheme="minorHAnsi" w:cstheme="minorHAnsi"/>
        </w:rPr>
        <w:t xml:space="preserve">McAbee said FWS has </w:t>
      </w:r>
      <w:r w:rsidR="00665854">
        <w:rPr>
          <w:rFonts w:asciiTheme="minorHAnsi" w:hAnsiTheme="minorHAnsi" w:cstheme="minorHAnsi"/>
        </w:rPr>
        <w:t>n</w:t>
      </w:r>
      <w:r w:rsidR="009D2AA2">
        <w:rPr>
          <w:rFonts w:asciiTheme="minorHAnsi" w:hAnsiTheme="minorHAnsi" w:cstheme="minorHAnsi"/>
        </w:rPr>
        <w:t xml:space="preserve">o formal plan to recommend new </w:t>
      </w:r>
      <w:r w:rsidR="00665854">
        <w:rPr>
          <w:rFonts w:asciiTheme="minorHAnsi" w:hAnsiTheme="minorHAnsi" w:cstheme="minorHAnsi"/>
        </w:rPr>
        <w:t>c</w:t>
      </w:r>
      <w:r w:rsidR="009D2AA2">
        <w:rPr>
          <w:rFonts w:asciiTheme="minorHAnsi" w:hAnsiTheme="minorHAnsi" w:cstheme="minorHAnsi"/>
        </w:rPr>
        <w:t xml:space="preserve">ritical </w:t>
      </w:r>
      <w:r w:rsidR="00665854">
        <w:rPr>
          <w:rFonts w:asciiTheme="minorHAnsi" w:hAnsiTheme="minorHAnsi" w:cstheme="minorHAnsi"/>
        </w:rPr>
        <w:t>h</w:t>
      </w:r>
      <w:r w:rsidR="009D2AA2">
        <w:rPr>
          <w:rFonts w:asciiTheme="minorHAnsi" w:hAnsiTheme="minorHAnsi" w:cstheme="minorHAnsi"/>
        </w:rPr>
        <w:t>abitat</w:t>
      </w:r>
      <w:r w:rsidR="00665854">
        <w:rPr>
          <w:rFonts w:asciiTheme="minorHAnsi" w:hAnsiTheme="minorHAnsi" w:cstheme="minorHAnsi"/>
        </w:rPr>
        <w:t xml:space="preserve">. </w:t>
      </w:r>
      <w:r w:rsidR="00421F13">
        <w:rPr>
          <w:rFonts w:asciiTheme="minorHAnsi" w:hAnsiTheme="minorHAnsi" w:cstheme="minorHAnsi"/>
        </w:rPr>
        <w:t xml:space="preserve">Henry asked how SSA </w:t>
      </w:r>
      <w:proofErr w:type="gramStart"/>
      <w:r w:rsidR="00421F13">
        <w:rPr>
          <w:rFonts w:asciiTheme="minorHAnsi" w:hAnsiTheme="minorHAnsi" w:cstheme="minorHAnsi"/>
        </w:rPr>
        <w:t>being</w:t>
      </w:r>
      <w:proofErr w:type="gramEnd"/>
      <w:r w:rsidR="00421F13">
        <w:rPr>
          <w:rFonts w:asciiTheme="minorHAnsi" w:hAnsiTheme="minorHAnsi" w:cstheme="minorHAnsi"/>
        </w:rPr>
        <w:t xml:space="preserve"> done</w:t>
      </w:r>
      <w:r w:rsidR="00665854">
        <w:rPr>
          <w:rFonts w:asciiTheme="minorHAnsi" w:hAnsiTheme="minorHAnsi" w:cstheme="minorHAnsi"/>
        </w:rPr>
        <w:t xml:space="preserve"> and whether current </w:t>
      </w:r>
      <w:r w:rsidR="00421F13">
        <w:rPr>
          <w:rFonts w:asciiTheme="minorHAnsi" w:hAnsiTheme="minorHAnsi" w:cstheme="minorHAnsi"/>
        </w:rPr>
        <w:t xml:space="preserve">PRRIP </w:t>
      </w:r>
      <w:r w:rsidR="00665854">
        <w:rPr>
          <w:rFonts w:asciiTheme="minorHAnsi" w:hAnsiTheme="minorHAnsi" w:cstheme="minorHAnsi"/>
        </w:rPr>
        <w:t xml:space="preserve">science was </w:t>
      </w:r>
      <w:r w:rsidR="00421F13">
        <w:rPr>
          <w:rFonts w:asciiTheme="minorHAnsi" w:hAnsiTheme="minorHAnsi" w:cstheme="minorHAnsi"/>
        </w:rPr>
        <w:t>included there</w:t>
      </w:r>
      <w:r w:rsidR="00665854">
        <w:rPr>
          <w:rFonts w:asciiTheme="minorHAnsi" w:hAnsiTheme="minorHAnsi" w:cstheme="minorHAnsi"/>
        </w:rPr>
        <w:t xml:space="preserve"> to help inform the Recovery Plan</w:t>
      </w:r>
      <w:r w:rsidR="00421F13">
        <w:rPr>
          <w:rFonts w:asciiTheme="minorHAnsi" w:hAnsiTheme="minorHAnsi" w:cstheme="minorHAnsi"/>
        </w:rPr>
        <w:t>?</w:t>
      </w:r>
      <w:r w:rsidR="00665854">
        <w:rPr>
          <w:rFonts w:asciiTheme="minorHAnsi" w:hAnsiTheme="minorHAnsi" w:cstheme="minorHAnsi"/>
        </w:rPr>
        <w:t xml:space="preserve"> </w:t>
      </w:r>
      <w:r w:rsidR="00C95148">
        <w:rPr>
          <w:rFonts w:asciiTheme="minorHAnsi" w:hAnsiTheme="minorHAnsi" w:cstheme="minorHAnsi"/>
        </w:rPr>
        <w:t xml:space="preserve">McAbee said the 2020 SSA needs to be updated. It was never made public. The 2025 SSA will be an updated version from the 2020 assessment. </w:t>
      </w:r>
      <w:r w:rsidR="001038F4">
        <w:rPr>
          <w:rFonts w:asciiTheme="minorHAnsi" w:hAnsiTheme="minorHAnsi" w:cstheme="minorHAnsi"/>
        </w:rPr>
        <w:t xml:space="preserve">Farnsworth asked how </w:t>
      </w:r>
      <w:r w:rsidR="00665854">
        <w:rPr>
          <w:rFonts w:asciiTheme="minorHAnsi" w:hAnsiTheme="minorHAnsi" w:cstheme="minorHAnsi"/>
        </w:rPr>
        <w:t xml:space="preserve">the Recovery Plan </w:t>
      </w:r>
      <w:r w:rsidR="001038F4">
        <w:rPr>
          <w:rFonts w:asciiTheme="minorHAnsi" w:hAnsiTheme="minorHAnsi" w:cstheme="minorHAnsi"/>
        </w:rPr>
        <w:t>dea</w:t>
      </w:r>
      <w:r w:rsidR="00665854">
        <w:rPr>
          <w:rFonts w:asciiTheme="minorHAnsi" w:hAnsiTheme="minorHAnsi" w:cstheme="minorHAnsi"/>
        </w:rPr>
        <w:t>ls</w:t>
      </w:r>
      <w:r w:rsidR="001038F4">
        <w:rPr>
          <w:rFonts w:asciiTheme="minorHAnsi" w:hAnsiTheme="minorHAnsi" w:cstheme="minorHAnsi"/>
        </w:rPr>
        <w:t xml:space="preserve"> with </w:t>
      </w:r>
      <w:r w:rsidR="00665854">
        <w:rPr>
          <w:rFonts w:asciiTheme="minorHAnsi" w:hAnsiTheme="minorHAnsi" w:cstheme="minorHAnsi"/>
        </w:rPr>
        <w:t>g</w:t>
      </w:r>
      <w:r w:rsidR="009D2AA2">
        <w:rPr>
          <w:rFonts w:asciiTheme="minorHAnsi" w:hAnsiTheme="minorHAnsi" w:cstheme="minorHAnsi"/>
        </w:rPr>
        <w:t xml:space="preserve">roundwater and surface water targets </w:t>
      </w:r>
      <w:r w:rsidR="00665854">
        <w:rPr>
          <w:rFonts w:asciiTheme="minorHAnsi" w:hAnsiTheme="minorHAnsi" w:cstheme="minorHAnsi"/>
        </w:rPr>
        <w:t>that were mentioned</w:t>
      </w:r>
      <w:r w:rsidR="009D2AA2">
        <w:rPr>
          <w:rFonts w:asciiTheme="minorHAnsi" w:hAnsiTheme="minorHAnsi" w:cstheme="minorHAnsi"/>
        </w:rPr>
        <w:t xml:space="preserve"> in </w:t>
      </w:r>
      <w:r w:rsidR="00665854">
        <w:rPr>
          <w:rFonts w:asciiTheme="minorHAnsi" w:hAnsiTheme="minorHAnsi" w:cstheme="minorHAnsi"/>
        </w:rPr>
        <w:t xml:space="preserve">the </w:t>
      </w:r>
      <w:r w:rsidR="009D2AA2">
        <w:rPr>
          <w:rFonts w:asciiTheme="minorHAnsi" w:hAnsiTheme="minorHAnsi" w:cstheme="minorHAnsi"/>
        </w:rPr>
        <w:t>paper</w:t>
      </w:r>
      <w:r w:rsidR="00665854">
        <w:rPr>
          <w:rFonts w:asciiTheme="minorHAnsi" w:hAnsiTheme="minorHAnsi" w:cstheme="minorHAnsi"/>
        </w:rPr>
        <w:t xml:space="preserve">. </w:t>
      </w:r>
      <w:r w:rsidR="001038F4">
        <w:rPr>
          <w:rFonts w:asciiTheme="minorHAnsi" w:hAnsiTheme="minorHAnsi" w:cstheme="minorHAnsi"/>
        </w:rPr>
        <w:t xml:space="preserve">McAbee </w:t>
      </w:r>
      <w:r w:rsidR="00665854">
        <w:rPr>
          <w:rFonts w:asciiTheme="minorHAnsi" w:hAnsiTheme="minorHAnsi" w:cstheme="minorHAnsi"/>
        </w:rPr>
        <w:t xml:space="preserve">said the </w:t>
      </w:r>
      <w:r w:rsidR="009D2AA2">
        <w:rPr>
          <w:rFonts w:asciiTheme="minorHAnsi" w:hAnsiTheme="minorHAnsi" w:cstheme="minorHAnsi"/>
        </w:rPr>
        <w:t xml:space="preserve">recommendation was </w:t>
      </w:r>
      <w:r w:rsidR="00665854">
        <w:rPr>
          <w:rFonts w:asciiTheme="minorHAnsi" w:hAnsiTheme="minorHAnsi" w:cstheme="minorHAnsi"/>
        </w:rPr>
        <w:t>made by species experts for the Service to</w:t>
      </w:r>
      <w:r w:rsidR="009D2AA2">
        <w:rPr>
          <w:rFonts w:asciiTheme="minorHAnsi" w:hAnsiTheme="minorHAnsi" w:cstheme="minorHAnsi"/>
        </w:rPr>
        <w:t xml:space="preserve"> specify </w:t>
      </w:r>
      <w:r w:rsidR="00665854">
        <w:rPr>
          <w:rFonts w:asciiTheme="minorHAnsi" w:hAnsiTheme="minorHAnsi" w:cstheme="minorHAnsi"/>
        </w:rPr>
        <w:t xml:space="preserve">that availability of wetlands distributed across the </w:t>
      </w:r>
      <w:r w:rsidR="009D2AA2">
        <w:rPr>
          <w:rFonts w:asciiTheme="minorHAnsi" w:hAnsiTheme="minorHAnsi" w:cstheme="minorHAnsi"/>
        </w:rPr>
        <w:t>landscape be part of recovery criteria to ensure functional habitat</w:t>
      </w:r>
      <w:r w:rsidR="00665854">
        <w:rPr>
          <w:rFonts w:asciiTheme="minorHAnsi" w:hAnsiTheme="minorHAnsi" w:cstheme="minorHAnsi"/>
        </w:rPr>
        <w:t xml:space="preserve"> into the future</w:t>
      </w:r>
      <w:r w:rsidR="009D2AA2">
        <w:rPr>
          <w:rFonts w:asciiTheme="minorHAnsi" w:hAnsiTheme="minorHAnsi" w:cstheme="minorHAnsi"/>
        </w:rPr>
        <w:t xml:space="preserve">. </w:t>
      </w:r>
      <w:r w:rsidR="00C95148">
        <w:rPr>
          <w:rFonts w:asciiTheme="minorHAnsi" w:hAnsiTheme="minorHAnsi" w:cstheme="minorHAnsi"/>
        </w:rPr>
        <w:t xml:space="preserve">Water is an important component, but these targets are not part of the recovery plan. </w:t>
      </w:r>
      <w:r w:rsidR="001038F4">
        <w:rPr>
          <w:rFonts w:asciiTheme="minorHAnsi" w:hAnsiTheme="minorHAnsi" w:cstheme="minorHAnsi"/>
        </w:rPr>
        <w:t xml:space="preserve">Farnsworth </w:t>
      </w:r>
      <w:r w:rsidR="00665854">
        <w:rPr>
          <w:rFonts w:asciiTheme="minorHAnsi" w:hAnsiTheme="minorHAnsi" w:cstheme="minorHAnsi"/>
        </w:rPr>
        <w:t>asked if these</w:t>
      </w:r>
      <w:r w:rsidR="001038F4">
        <w:rPr>
          <w:rFonts w:asciiTheme="minorHAnsi" w:hAnsiTheme="minorHAnsi" w:cstheme="minorHAnsi"/>
        </w:rPr>
        <w:t xml:space="preserve"> experts include groundwater or surface water </w:t>
      </w:r>
      <w:proofErr w:type="gramStart"/>
      <w:r w:rsidR="001038F4">
        <w:rPr>
          <w:rFonts w:asciiTheme="minorHAnsi" w:hAnsiTheme="minorHAnsi" w:cstheme="minorHAnsi"/>
        </w:rPr>
        <w:t>managers?</w:t>
      </w:r>
      <w:proofErr w:type="gramEnd"/>
      <w:r w:rsidR="001038F4">
        <w:rPr>
          <w:rFonts w:asciiTheme="minorHAnsi" w:hAnsiTheme="minorHAnsi" w:cstheme="minorHAnsi"/>
        </w:rPr>
        <w:t xml:space="preserve"> </w:t>
      </w:r>
      <w:r w:rsidR="00665854">
        <w:rPr>
          <w:rFonts w:asciiTheme="minorHAnsi" w:hAnsiTheme="minorHAnsi" w:cstheme="minorHAnsi"/>
        </w:rPr>
        <w:t xml:space="preserve">The Program has a long history of managing water to provide benefits to whooping cranes. Were </w:t>
      </w:r>
      <w:r w:rsidR="001038F4">
        <w:rPr>
          <w:rFonts w:asciiTheme="minorHAnsi" w:hAnsiTheme="minorHAnsi" w:cstheme="minorHAnsi"/>
        </w:rPr>
        <w:t>Program pubs and learning included?</w:t>
      </w:r>
      <w:r w:rsidR="00665854">
        <w:rPr>
          <w:rFonts w:asciiTheme="minorHAnsi" w:hAnsiTheme="minorHAnsi" w:cstheme="minorHAnsi"/>
        </w:rPr>
        <w:t xml:space="preserve"> </w:t>
      </w:r>
      <w:r w:rsidR="001038F4">
        <w:rPr>
          <w:rFonts w:asciiTheme="minorHAnsi" w:hAnsiTheme="minorHAnsi" w:cstheme="minorHAnsi"/>
        </w:rPr>
        <w:t xml:space="preserve">Scheel asked how </w:t>
      </w:r>
      <w:r w:rsidR="00665854">
        <w:rPr>
          <w:rFonts w:asciiTheme="minorHAnsi" w:hAnsiTheme="minorHAnsi" w:cstheme="minorHAnsi"/>
        </w:rPr>
        <w:t xml:space="preserve">the </w:t>
      </w:r>
      <w:r w:rsidR="001038F4">
        <w:rPr>
          <w:rFonts w:asciiTheme="minorHAnsi" w:hAnsiTheme="minorHAnsi" w:cstheme="minorHAnsi"/>
        </w:rPr>
        <w:t>Recovery Plan would impact PRRIP</w:t>
      </w:r>
      <w:r w:rsidR="00665854">
        <w:rPr>
          <w:rFonts w:asciiTheme="minorHAnsi" w:hAnsiTheme="minorHAnsi" w:cstheme="minorHAnsi"/>
        </w:rPr>
        <w:t>.</w:t>
      </w:r>
      <w:r w:rsidR="001038F4">
        <w:rPr>
          <w:rFonts w:asciiTheme="minorHAnsi" w:hAnsiTheme="minorHAnsi" w:cstheme="minorHAnsi"/>
        </w:rPr>
        <w:t xml:space="preserve"> Farnsworth</w:t>
      </w:r>
      <w:r w:rsidR="00665854">
        <w:rPr>
          <w:rFonts w:asciiTheme="minorHAnsi" w:hAnsiTheme="minorHAnsi" w:cstheme="minorHAnsi"/>
        </w:rPr>
        <w:t xml:space="preserve"> said according to the publication the Recovery Plan sets up</w:t>
      </w:r>
      <w:r w:rsidR="001038F4">
        <w:rPr>
          <w:rFonts w:asciiTheme="minorHAnsi" w:hAnsiTheme="minorHAnsi" w:cstheme="minorHAnsi"/>
        </w:rPr>
        <w:t xml:space="preserve"> water management</w:t>
      </w:r>
      <w:r w:rsidR="00665854">
        <w:rPr>
          <w:rFonts w:asciiTheme="minorHAnsi" w:hAnsiTheme="minorHAnsi" w:cstheme="minorHAnsi"/>
        </w:rPr>
        <w:t xml:space="preserve"> criterial for ESA compliance</w:t>
      </w:r>
      <w:r w:rsidR="001038F4">
        <w:rPr>
          <w:rFonts w:asciiTheme="minorHAnsi" w:hAnsiTheme="minorHAnsi" w:cstheme="minorHAnsi"/>
        </w:rPr>
        <w:t xml:space="preserve">. </w:t>
      </w:r>
      <w:r w:rsidR="00C95148">
        <w:rPr>
          <w:rFonts w:asciiTheme="minorHAnsi" w:hAnsiTheme="minorHAnsi" w:cstheme="minorHAnsi"/>
        </w:rPr>
        <w:t>Flyr said the document may be focused on other systems as opposed to direct consideration of the Platte and the AHR.</w:t>
      </w:r>
      <w:r w:rsidR="00C95148">
        <w:rPr>
          <w:rFonts w:cstheme="minorHAnsi"/>
        </w:rPr>
        <w:t xml:space="preserve"> </w:t>
      </w:r>
      <w:r w:rsidR="003D0E5D">
        <w:rPr>
          <w:rFonts w:asciiTheme="minorHAnsi" w:hAnsiTheme="minorHAnsi" w:cstheme="minorHAnsi"/>
        </w:rPr>
        <w:t>Jenniges</w:t>
      </w:r>
      <w:r w:rsidR="00665854">
        <w:rPr>
          <w:rFonts w:asciiTheme="minorHAnsi" w:hAnsiTheme="minorHAnsi" w:cstheme="minorHAnsi"/>
        </w:rPr>
        <w:t xml:space="preserve"> said</w:t>
      </w:r>
      <w:r w:rsidR="003D0E5D">
        <w:rPr>
          <w:rFonts w:asciiTheme="minorHAnsi" w:hAnsiTheme="minorHAnsi" w:cstheme="minorHAnsi"/>
        </w:rPr>
        <w:t xml:space="preserve"> there have been cases when management is pushed through </w:t>
      </w:r>
      <w:r w:rsidR="00665854">
        <w:rPr>
          <w:rFonts w:asciiTheme="minorHAnsi" w:hAnsiTheme="minorHAnsi" w:cstheme="minorHAnsi"/>
        </w:rPr>
        <w:t>R</w:t>
      </w:r>
      <w:r w:rsidR="003D0E5D">
        <w:rPr>
          <w:rFonts w:asciiTheme="minorHAnsi" w:hAnsiTheme="minorHAnsi" w:cstheme="minorHAnsi"/>
        </w:rPr>
        <w:t xml:space="preserve">ecovery </w:t>
      </w:r>
      <w:r w:rsidR="00665854">
        <w:rPr>
          <w:rFonts w:asciiTheme="minorHAnsi" w:hAnsiTheme="minorHAnsi" w:cstheme="minorHAnsi"/>
        </w:rPr>
        <w:t>P</w:t>
      </w:r>
      <w:r w:rsidR="003D0E5D">
        <w:rPr>
          <w:rFonts w:asciiTheme="minorHAnsi" w:hAnsiTheme="minorHAnsi" w:cstheme="minorHAnsi"/>
        </w:rPr>
        <w:t>lan</w:t>
      </w:r>
      <w:r w:rsidR="00665854">
        <w:rPr>
          <w:rFonts w:asciiTheme="minorHAnsi" w:hAnsiTheme="minorHAnsi" w:cstheme="minorHAnsi"/>
        </w:rPr>
        <w:t xml:space="preserve">s. The </w:t>
      </w:r>
      <w:r w:rsidR="003D0E5D">
        <w:rPr>
          <w:rFonts w:asciiTheme="minorHAnsi" w:hAnsiTheme="minorHAnsi" w:cstheme="minorHAnsi"/>
        </w:rPr>
        <w:t xml:space="preserve">plover </w:t>
      </w:r>
      <w:r w:rsidR="00665854">
        <w:rPr>
          <w:rFonts w:asciiTheme="minorHAnsi" w:hAnsiTheme="minorHAnsi" w:cstheme="minorHAnsi"/>
        </w:rPr>
        <w:t>R</w:t>
      </w:r>
      <w:r w:rsidR="003D0E5D">
        <w:rPr>
          <w:rFonts w:asciiTheme="minorHAnsi" w:hAnsiTheme="minorHAnsi" w:cstheme="minorHAnsi"/>
        </w:rPr>
        <w:t xml:space="preserve">ecovery </w:t>
      </w:r>
      <w:r w:rsidR="00665854">
        <w:rPr>
          <w:rFonts w:asciiTheme="minorHAnsi" w:hAnsiTheme="minorHAnsi" w:cstheme="minorHAnsi"/>
        </w:rPr>
        <w:t>P</w:t>
      </w:r>
      <w:r w:rsidR="003D0E5D">
        <w:rPr>
          <w:rFonts w:asciiTheme="minorHAnsi" w:hAnsiTheme="minorHAnsi" w:cstheme="minorHAnsi"/>
        </w:rPr>
        <w:t xml:space="preserve">lan is one of those. </w:t>
      </w:r>
      <w:r w:rsidR="001038F4">
        <w:rPr>
          <w:rFonts w:asciiTheme="minorHAnsi" w:hAnsiTheme="minorHAnsi" w:cstheme="minorHAnsi"/>
        </w:rPr>
        <w:t>Kanz sa</w:t>
      </w:r>
      <w:r w:rsidR="00C76298">
        <w:rPr>
          <w:rFonts w:asciiTheme="minorHAnsi" w:hAnsiTheme="minorHAnsi" w:cstheme="minorHAnsi"/>
        </w:rPr>
        <w:t>id</w:t>
      </w:r>
      <w:r w:rsidR="001038F4">
        <w:rPr>
          <w:rFonts w:asciiTheme="minorHAnsi" w:hAnsiTheme="minorHAnsi" w:cstheme="minorHAnsi"/>
        </w:rPr>
        <w:t xml:space="preserve"> </w:t>
      </w:r>
      <w:r w:rsidR="00C76298">
        <w:rPr>
          <w:rFonts w:asciiTheme="minorHAnsi" w:hAnsiTheme="minorHAnsi" w:cstheme="minorHAnsi"/>
        </w:rPr>
        <w:t xml:space="preserve">the Recovery Plan focuses on </w:t>
      </w:r>
      <w:r w:rsidR="001038F4">
        <w:rPr>
          <w:rFonts w:asciiTheme="minorHAnsi" w:hAnsiTheme="minorHAnsi" w:cstheme="minorHAnsi"/>
        </w:rPr>
        <w:t>the importance of water</w:t>
      </w:r>
      <w:r w:rsidR="00C76298">
        <w:rPr>
          <w:rFonts w:asciiTheme="minorHAnsi" w:hAnsiTheme="minorHAnsi" w:cstheme="minorHAnsi"/>
        </w:rPr>
        <w:t xml:space="preserve"> for whooping cranes</w:t>
      </w:r>
      <w:r w:rsidR="006F43D5">
        <w:rPr>
          <w:rFonts w:asciiTheme="minorHAnsi" w:hAnsiTheme="minorHAnsi" w:cstheme="minorHAnsi"/>
        </w:rPr>
        <w:t>, nothing new there. It is making recommendations for water availability across the corridor for the long term</w:t>
      </w:r>
      <w:r w:rsidR="001038F4">
        <w:rPr>
          <w:rFonts w:asciiTheme="minorHAnsi" w:hAnsiTheme="minorHAnsi" w:cstheme="minorHAnsi"/>
        </w:rPr>
        <w:t>.</w:t>
      </w:r>
      <w:r w:rsidR="00421F13">
        <w:rPr>
          <w:rFonts w:asciiTheme="minorHAnsi" w:hAnsiTheme="minorHAnsi" w:cstheme="minorHAnsi"/>
        </w:rPr>
        <w:t xml:space="preserve"> </w:t>
      </w:r>
      <w:r w:rsidR="006F43D5">
        <w:rPr>
          <w:rFonts w:asciiTheme="minorHAnsi" w:hAnsiTheme="minorHAnsi" w:cstheme="minorHAnsi"/>
        </w:rPr>
        <w:t xml:space="preserve">McAbee said </w:t>
      </w:r>
      <w:r w:rsidR="00421F13">
        <w:rPr>
          <w:rFonts w:asciiTheme="minorHAnsi" w:hAnsiTheme="minorHAnsi" w:cstheme="minorHAnsi"/>
        </w:rPr>
        <w:t xml:space="preserve">Caven </w:t>
      </w:r>
      <w:r w:rsidR="00C76298">
        <w:rPr>
          <w:rFonts w:asciiTheme="minorHAnsi" w:hAnsiTheme="minorHAnsi" w:cstheme="minorHAnsi"/>
        </w:rPr>
        <w:t xml:space="preserve">and </w:t>
      </w:r>
      <w:r w:rsidR="00421F13">
        <w:rPr>
          <w:rFonts w:asciiTheme="minorHAnsi" w:hAnsiTheme="minorHAnsi" w:cstheme="minorHAnsi"/>
        </w:rPr>
        <w:t xml:space="preserve">Pearse paper is not the </w:t>
      </w:r>
      <w:r w:rsidR="006F43D5">
        <w:rPr>
          <w:rFonts w:asciiTheme="minorHAnsi" w:hAnsiTheme="minorHAnsi" w:cstheme="minorHAnsi"/>
        </w:rPr>
        <w:t xml:space="preserve">FWS approved </w:t>
      </w:r>
      <w:r w:rsidR="00421F13">
        <w:rPr>
          <w:rFonts w:asciiTheme="minorHAnsi" w:hAnsiTheme="minorHAnsi" w:cstheme="minorHAnsi"/>
        </w:rPr>
        <w:t>Recovery Plan. Rabbe said we are getting ahead of ourselves</w:t>
      </w:r>
      <w:r w:rsidR="005D3FEA">
        <w:rPr>
          <w:rFonts w:asciiTheme="minorHAnsi" w:hAnsiTheme="minorHAnsi" w:cstheme="minorHAnsi"/>
        </w:rPr>
        <w:t>, recovery plan still in development</w:t>
      </w:r>
      <w:r w:rsidR="00C76298">
        <w:rPr>
          <w:rFonts w:asciiTheme="minorHAnsi" w:hAnsiTheme="minorHAnsi" w:cstheme="minorHAnsi"/>
        </w:rPr>
        <w:t xml:space="preserve"> and not a final draft</w:t>
      </w:r>
      <w:r w:rsidR="00421F13">
        <w:rPr>
          <w:rFonts w:asciiTheme="minorHAnsi" w:hAnsiTheme="minorHAnsi" w:cstheme="minorHAnsi"/>
        </w:rPr>
        <w:t>.</w:t>
      </w:r>
      <w:r w:rsidR="006F43D5">
        <w:rPr>
          <w:rFonts w:asciiTheme="minorHAnsi" w:hAnsiTheme="minorHAnsi" w:cstheme="minorHAnsi"/>
        </w:rPr>
        <w:t xml:space="preserve"> Rabbe </w:t>
      </w:r>
      <w:r w:rsidR="00C76298">
        <w:rPr>
          <w:rFonts w:asciiTheme="minorHAnsi" w:hAnsiTheme="minorHAnsi" w:cstheme="minorHAnsi"/>
        </w:rPr>
        <w:t xml:space="preserve">said the </w:t>
      </w:r>
      <w:r w:rsidR="006F43D5">
        <w:rPr>
          <w:rFonts w:asciiTheme="minorHAnsi" w:hAnsiTheme="minorHAnsi" w:cstheme="minorHAnsi"/>
        </w:rPr>
        <w:t xml:space="preserve">Platte </w:t>
      </w:r>
      <w:r w:rsidR="00C76298">
        <w:rPr>
          <w:rFonts w:asciiTheme="minorHAnsi" w:hAnsiTheme="minorHAnsi" w:cstheme="minorHAnsi"/>
        </w:rPr>
        <w:t xml:space="preserve">River was used as an </w:t>
      </w:r>
      <w:r w:rsidR="006F43D5">
        <w:rPr>
          <w:rFonts w:asciiTheme="minorHAnsi" w:hAnsiTheme="minorHAnsi" w:cstheme="minorHAnsi"/>
        </w:rPr>
        <w:t xml:space="preserve">example of how to manage </w:t>
      </w:r>
      <w:r w:rsidR="00C76298">
        <w:rPr>
          <w:rFonts w:asciiTheme="minorHAnsi" w:hAnsiTheme="minorHAnsi" w:cstheme="minorHAnsi"/>
        </w:rPr>
        <w:t xml:space="preserve">water along the </w:t>
      </w:r>
      <w:r w:rsidR="006F43D5">
        <w:rPr>
          <w:rFonts w:asciiTheme="minorHAnsi" w:hAnsiTheme="minorHAnsi" w:cstheme="minorHAnsi"/>
        </w:rPr>
        <w:t xml:space="preserve">corridor for </w:t>
      </w:r>
      <w:r w:rsidR="00C76298">
        <w:rPr>
          <w:rFonts w:asciiTheme="minorHAnsi" w:hAnsiTheme="minorHAnsi" w:cstheme="minorHAnsi"/>
        </w:rPr>
        <w:t>whooping cranes</w:t>
      </w:r>
      <w:r w:rsidR="006F43D5">
        <w:rPr>
          <w:rFonts w:asciiTheme="minorHAnsi" w:hAnsiTheme="minorHAnsi" w:cstheme="minorHAnsi"/>
        </w:rPr>
        <w:t xml:space="preserve">. </w:t>
      </w:r>
      <w:r w:rsidR="00C76298">
        <w:rPr>
          <w:rFonts w:asciiTheme="minorHAnsi" w:hAnsiTheme="minorHAnsi" w:cstheme="minorHAnsi"/>
        </w:rPr>
        <w:t>He said the r</w:t>
      </w:r>
      <w:r w:rsidR="006F43D5">
        <w:rPr>
          <w:rFonts w:asciiTheme="minorHAnsi" w:hAnsiTheme="minorHAnsi" w:cstheme="minorHAnsi"/>
        </w:rPr>
        <w:t xml:space="preserve">ecovery plan reflects </w:t>
      </w:r>
      <w:r w:rsidR="00C76298">
        <w:rPr>
          <w:rFonts w:asciiTheme="minorHAnsi" w:hAnsiTheme="minorHAnsi" w:cstheme="minorHAnsi"/>
        </w:rPr>
        <w:t>Program water management efforts and asked w</w:t>
      </w:r>
      <w:r w:rsidR="005D3FEA">
        <w:rPr>
          <w:rFonts w:asciiTheme="minorHAnsi" w:hAnsiTheme="minorHAnsi" w:cstheme="minorHAnsi"/>
        </w:rPr>
        <w:t>hy wouldn’t you want to be a part of this?</w:t>
      </w:r>
      <w:r w:rsidR="00C76298">
        <w:rPr>
          <w:rFonts w:asciiTheme="minorHAnsi" w:hAnsiTheme="minorHAnsi" w:cstheme="minorHAnsi"/>
        </w:rPr>
        <w:t xml:space="preserve"> </w:t>
      </w:r>
      <w:r w:rsidR="001038F4">
        <w:rPr>
          <w:rFonts w:asciiTheme="minorHAnsi" w:hAnsiTheme="minorHAnsi" w:cstheme="minorHAnsi"/>
        </w:rPr>
        <w:t xml:space="preserve">Walters asked if McAbee </w:t>
      </w:r>
      <w:r w:rsidR="00C76298">
        <w:rPr>
          <w:rFonts w:asciiTheme="minorHAnsi" w:hAnsiTheme="minorHAnsi" w:cstheme="minorHAnsi"/>
        </w:rPr>
        <w:t xml:space="preserve">was the </w:t>
      </w:r>
      <w:r w:rsidR="001038F4">
        <w:rPr>
          <w:rFonts w:asciiTheme="minorHAnsi" w:hAnsiTheme="minorHAnsi" w:cstheme="minorHAnsi"/>
        </w:rPr>
        <w:t xml:space="preserve">primary contact on this since </w:t>
      </w:r>
      <w:r w:rsidR="00C76298">
        <w:rPr>
          <w:rFonts w:asciiTheme="minorHAnsi" w:hAnsiTheme="minorHAnsi" w:cstheme="minorHAnsi"/>
        </w:rPr>
        <w:t xml:space="preserve">he is the </w:t>
      </w:r>
      <w:r w:rsidR="001038F4">
        <w:rPr>
          <w:rFonts w:asciiTheme="minorHAnsi" w:hAnsiTheme="minorHAnsi" w:cstheme="minorHAnsi"/>
        </w:rPr>
        <w:t>primary author.</w:t>
      </w:r>
      <w:r w:rsidR="003A06DC">
        <w:rPr>
          <w:rFonts w:asciiTheme="minorHAnsi" w:hAnsiTheme="minorHAnsi" w:cstheme="minorHAnsi"/>
        </w:rPr>
        <w:t xml:space="preserve"> </w:t>
      </w:r>
      <w:r w:rsidR="00C76298">
        <w:rPr>
          <w:rFonts w:asciiTheme="minorHAnsi" w:hAnsiTheme="minorHAnsi" w:cstheme="minorHAnsi"/>
        </w:rPr>
        <w:t>McAbee said y</w:t>
      </w:r>
      <w:r w:rsidR="003A06DC">
        <w:rPr>
          <w:rFonts w:asciiTheme="minorHAnsi" w:hAnsiTheme="minorHAnsi" w:cstheme="minorHAnsi"/>
        </w:rPr>
        <w:t xml:space="preserve">es, and </w:t>
      </w:r>
      <w:r w:rsidR="00C76298">
        <w:rPr>
          <w:rFonts w:asciiTheme="minorHAnsi" w:hAnsiTheme="minorHAnsi" w:cstheme="minorHAnsi"/>
        </w:rPr>
        <w:t xml:space="preserve">he would be </w:t>
      </w:r>
      <w:r w:rsidR="003A06DC">
        <w:rPr>
          <w:rFonts w:asciiTheme="minorHAnsi" w:hAnsiTheme="minorHAnsi" w:cstheme="minorHAnsi"/>
        </w:rPr>
        <w:t xml:space="preserve">available </w:t>
      </w:r>
      <w:r w:rsidR="00C76298">
        <w:rPr>
          <w:rFonts w:asciiTheme="minorHAnsi" w:hAnsiTheme="minorHAnsi" w:cstheme="minorHAnsi"/>
        </w:rPr>
        <w:t>to address further</w:t>
      </w:r>
      <w:r w:rsidR="003A06DC">
        <w:rPr>
          <w:rFonts w:asciiTheme="minorHAnsi" w:hAnsiTheme="minorHAnsi" w:cstheme="minorHAnsi"/>
        </w:rPr>
        <w:t xml:space="preserve"> PRRIP questions.</w:t>
      </w:r>
    </w:p>
    <w:p w14:paraId="087CEEB5" w14:textId="77777777" w:rsidR="004A4621" w:rsidRDefault="004A4621" w:rsidP="001C4405">
      <w:pPr>
        <w:pStyle w:val="NoSpacing"/>
        <w:rPr>
          <w:rFonts w:asciiTheme="minorHAnsi" w:hAnsiTheme="minorHAnsi" w:cstheme="minorHAnsi"/>
        </w:rPr>
      </w:pPr>
    </w:p>
    <w:p w14:paraId="5EA71091" w14:textId="64D50072" w:rsidR="00CF7065" w:rsidRPr="009D2AA2" w:rsidRDefault="00CF7065" w:rsidP="001C4405">
      <w:pPr>
        <w:pStyle w:val="NoSpacing"/>
        <w:rPr>
          <w:rFonts w:asciiTheme="minorHAnsi" w:hAnsiTheme="minorHAnsi" w:cstheme="minorHAnsi"/>
        </w:rPr>
      </w:pPr>
      <w:r>
        <w:rPr>
          <w:rFonts w:asciiTheme="minorHAnsi" w:hAnsiTheme="minorHAnsi" w:cstheme="minorHAnsi"/>
        </w:rPr>
        <w:t xml:space="preserve">Document: </w:t>
      </w:r>
      <w:hyperlink r:id="rId21" w:history="1">
        <w:r w:rsidRPr="00CF7065">
          <w:rPr>
            <w:rStyle w:val="Hyperlink"/>
            <w:rFonts w:asciiTheme="minorHAnsi" w:hAnsiTheme="minorHAnsi" w:cstheme="minorHAnsi"/>
          </w:rPr>
          <w:t>06b_Caven&amp;Pearse2025-A network of refugia: Whooping Crane drought response informs international habitat conservation goals</w:t>
        </w:r>
      </w:hyperlink>
    </w:p>
    <w:p w14:paraId="04F7A29E" w14:textId="77777777" w:rsidR="00CF7065" w:rsidRDefault="00CF7065" w:rsidP="006A6FAC">
      <w:pPr>
        <w:pStyle w:val="NoSpacing"/>
        <w:rPr>
          <w:rFonts w:asciiTheme="minorHAnsi" w:hAnsiTheme="minorHAnsi" w:cstheme="minorHAnsi"/>
          <w:b/>
          <w:bCs/>
          <w:u w:val="single"/>
        </w:rPr>
      </w:pPr>
    </w:p>
    <w:p w14:paraId="27748B29" w14:textId="66206CB7" w:rsidR="00D60482" w:rsidRPr="009E4363" w:rsidRDefault="009E4363" w:rsidP="006A6FAC">
      <w:pPr>
        <w:pStyle w:val="NoSpacing"/>
        <w:rPr>
          <w:rFonts w:asciiTheme="minorHAnsi" w:hAnsiTheme="minorHAnsi" w:cstheme="minorHAnsi"/>
          <w:b/>
          <w:bCs/>
          <w:u w:val="single"/>
        </w:rPr>
      </w:pPr>
      <w:r>
        <w:rPr>
          <w:rFonts w:asciiTheme="minorHAnsi" w:hAnsiTheme="minorHAnsi" w:cstheme="minorHAnsi"/>
          <w:b/>
          <w:bCs/>
          <w:u w:val="single"/>
        </w:rPr>
        <w:t>SCIENCE PLAN</w:t>
      </w:r>
    </w:p>
    <w:p w14:paraId="2B9C0431" w14:textId="60B61087" w:rsidR="0041099D" w:rsidRPr="009E4363" w:rsidRDefault="009E4363" w:rsidP="006A6FAC">
      <w:pPr>
        <w:pStyle w:val="NoSpacing"/>
        <w:rPr>
          <w:rFonts w:asciiTheme="minorHAnsi" w:hAnsiTheme="minorHAnsi" w:cstheme="minorHAnsi"/>
          <w:i/>
          <w:iCs/>
        </w:rPr>
      </w:pPr>
      <w:r>
        <w:rPr>
          <w:rFonts w:asciiTheme="minorHAnsi" w:hAnsiTheme="minorHAnsi" w:cstheme="minorHAnsi"/>
          <w:i/>
          <w:iCs/>
        </w:rPr>
        <w:t>WC ROOST SITE SELECTION REPORT</w:t>
      </w:r>
    </w:p>
    <w:p w14:paraId="0FC214E1" w14:textId="239830CA" w:rsidR="004C2309" w:rsidRDefault="00734520" w:rsidP="006A6FAC">
      <w:pPr>
        <w:pStyle w:val="NoSpacing"/>
        <w:rPr>
          <w:rFonts w:asciiTheme="minorHAnsi" w:hAnsiTheme="minorHAnsi" w:cstheme="minorHAnsi"/>
        </w:rPr>
      </w:pPr>
      <w:r>
        <w:rPr>
          <w:rFonts w:asciiTheme="minorHAnsi" w:hAnsiTheme="minorHAnsi" w:cstheme="minorHAnsi"/>
        </w:rPr>
        <w:t xml:space="preserve">Farrell reminded TAC of the main takeaways from the WC Roost Site Selection analysis which has been previously reviewed and revised in detail by the TAC. Farrell then reviewed additions to the WC Roost Site Selection technical report that included an evaluation suggested by the ISAC of PRRIP contributions to roosting conditions. </w:t>
      </w:r>
      <w:r w:rsidR="00BE4C7D">
        <w:rPr>
          <w:rFonts w:asciiTheme="minorHAnsi" w:hAnsiTheme="minorHAnsi" w:cstheme="minorHAnsi"/>
        </w:rPr>
        <w:t xml:space="preserve">Scheel asked </w:t>
      </w:r>
      <w:r>
        <w:rPr>
          <w:rFonts w:asciiTheme="minorHAnsi" w:hAnsiTheme="minorHAnsi" w:cstheme="minorHAnsi"/>
        </w:rPr>
        <w:t xml:space="preserve">whether the </w:t>
      </w:r>
      <w:r w:rsidR="00BE4C7D">
        <w:rPr>
          <w:rFonts w:asciiTheme="minorHAnsi" w:hAnsiTheme="minorHAnsi" w:cstheme="minorHAnsi"/>
        </w:rPr>
        <w:t xml:space="preserve">proportion of population </w:t>
      </w:r>
      <w:r>
        <w:rPr>
          <w:rFonts w:asciiTheme="minorHAnsi" w:hAnsiTheme="minorHAnsi" w:cstheme="minorHAnsi"/>
        </w:rPr>
        <w:t xml:space="preserve">used in the figures was based only </w:t>
      </w:r>
      <w:r w:rsidR="00BE4C7D">
        <w:rPr>
          <w:rFonts w:asciiTheme="minorHAnsi" w:hAnsiTheme="minorHAnsi" w:cstheme="minorHAnsi"/>
        </w:rPr>
        <w:t xml:space="preserve">on </w:t>
      </w:r>
      <w:r>
        <w:rPr>
          <w:rFonts w:asciiTheme="minorHAnsi" w:hAnsiTheme="minorHAnsi" w:cstheme="minorHAnsi"/>
        </w:rPr>
        <w:t>WC use of the</w:t>
      </w:r>
      <w:r w:rsidR="00BE4C7D">
        <w:rPr>
          <w:rFonts w:asciiTheme="minorHAnsi" w:hAnsiTheme="minorHAnsi" w:cstheme="minorHAnsi"/>
        </w:rPr>
        <w:t xml:space="preserve"> Platte</w:t>
      </w:r>
      <w:r>
        <w:rPr>
          <w:rFonts w:asciiTheme="minorHAnsi" w:hAnsiTheme="minorHAnsi" w:cstheme="minorHAnsi"/>
        </w:rPr>
        <w:t xml:space="preserve"> River. Farrell said yes</w:t>
      </w:r>
      <w:r w:rsidR="00BE4C7D">
        <w:rPr>
          <w:rFonts w:asciiTheme="minorHAnsi" w:hAnsiTheme="minorHAnsi" w:cstheme="minorHAnsi"/>
        </w:rPr>
        <w:t xml:space="preserve"> – it is </w:t>
      </w:r>
      <w:r>
        <w:rPr>
          <w:rFonts w:asciiTheme="minorHAnsi" w:hAnsiTheme="minorHAnsi" w:cstheme="minorHAnsi"/>
        </w:rPr>
        <w:t xml:space="preserve">first, unique </w:t>
      </w:r>
      <w:r w:rsidR="00BE4C7D">
        <w:rPr>
          <w:rFonts w:asciiTheme="minorHAnsi" w:hAnsiTheme="minorHAnsi" w:cstheme="minorHAnsi"/>
        </w:rPr>
        <w:t>roost</w:t>
      </w:r>
      <w:r>
        <w:rPr>
          <w:rFonts w:asciiTheme="minorHAnsi" w:hAnsiTheme="minorHAnsi" w:cstheme="minorHAnsi"/>
        </w:rPr>
        <w:t>s</w:t>
      </w:r>
      <w:r w:rsidR="00BE4C7D">
        <w:rPr>
          <w:rFonts w:asciiTheme="minorHAnsi" w:hAnsiTheme="minorHAnsi" w:cstheme="minorHAnsi"/>
        </w:rPr>
        <w:t xml:space="preserve"> on the Platte in relation to </w:t>
      </w:r>
      <w:r>
        <w:rPr>
          <w:rFonts w:asciiTheme="minorHAnsi" w:hAnsiTheme="minorHAnsi" w:cstheme="minorHAnsi"/>
        </w:rPr>
        <w:t xml:space="preserve">the </w:t>
      </w:r>
      <w:r w:rsidR="00BE4C7D">
        <w:rPr>
          <w:rFonts w:asciiTheme="minorHAnsi" w:hAnsiTheme="minorHAnsi" w:cstheme="minorHAnsi"/>
        </w:rPr>
        <w:t xml:space="preserve">population estimate. </w:t>
      </w:r>
      <w:r>
        <w:rPr>
          <w:rFonts w:asciiTheme="minorHAnsi" w:hAnsiTheme="minorHAnsi" w:cstheme="minorHAnsi"/>
        </w:rPr>
        <w:t>Scheel asked where the</w:t>
      </w:r>
      <w:r w:rsidR="00BE4C7D">
        <w:rPr>
          <w:rFonts w:asciiTheme="minorHAnsi" w:hAnsiTheme="minorHAnsi" w:cstheme="minorHAnsi"/>
        </w:rPr>
        <w:t xml:space="preserve"> large </w:t>
      </w:r>
      <w:r>
        <w:rPr>
          <w:rFonts w:asciiTheme="minorHAnsi" w:hAnsiTheme="minorHAnsi" w:cstheme="minorHAnsi"/>
        </w:rPr>
        <w:t>amount of use on conservation lands with nearest forest just under</w:t>
      </w:r>
      <w:r w:rsidR="00BE4C7D">
        <w:rPr>
          <w:rFonts w:asciiTheme="minorHAnsi" w:hAnsiTheme="minorHAnsi" w:cstheme="minorHAnsi"/>
        </w:rPr>
        <w:t xml:space="preserve"> 500ft</w:t>
      </w:r>
      <w:r>
        <w:rPr>
          <w:rFonts w:asciiTheme="minorHAnsi" w:hAnsiTheme="minorHAnsi" w:cstheme="minorHAnsi"/>
        </w:rPr>
        <w:t xml:space="preserve"> occurred. Farrell said this was</w:t>
      </w:r>
      <w:r w:rsidR="00BE4C7D">
        <w:rPr>
          <w:rFonts w:asciiTheme="minorHAnsi" w:hAnsiTheme="minorHAnsi" w:cstheme="minorHAnsi"/>
        </w:rPr>
        <w:t xml:space="preserve"> </w:t>
      </w:r>
      <w:r>
        <w:rPr>
          <w:rFonts w:asciiTheme="minorHAnsi" w:hAnsiTheme="minorHAnsi" w:cstheme="minorHAnsi"/>
        </w:rPr>
        <w:t>p</w:t>
      </w:r>
      <w:r w:rsidR="00BE4C7D">
        <w:rPr>
          <w:rFonts w:asciiTheme="minorHAnsi" w:hAnsiTheme="minorHAnsi" w:cstheme="minorHAnsi"/>
        </w:rPr>
        <w:t>robably on Trust</w:t>
      </w:r>
      <w:r>
        <w:rPr>
          <w:rFonts w:asciiTheme="minorHAnsi" w:hAnsiTheme="minorHAnsi" w:cstheme="minorHAnsi"/>
        </w:rPr>
        <w:t xml:space="preserve"> property. </w:t>
      </w:r>
    </w:p>
    <w:p w14:paraId="09F53F5A" w14:textId="77777777" w:rsidR="00734520" w:rsidRDefault="00734520" w:rsidP="006A6FAC">
      <w:pPr>
        <w:pStyle w:val="NoSpacing"/>
        <w:rPr>
          <w:rFonts w:asciiTheme="minorHAnsi" w:hAnsiTheme="minorHAnsi" w:cstheme="minorHAnsi"/>
          <w:color w:val="FF0000"/>
        </w:rPr>
      </w:pPr>
    </w:p>
    <w:p w14:paraId="7E881EC8" w14:textId="7F7D6E16" w:rsidR="009E4363" w:rsidRPr="004B1E32" w:rsidRDefault="004B1E32" w:rsidP="006A6FAC">
      <w:pPr>
        <w:pStyle w:val="NoSpacing"/>
        <w:rPr>
          <w:rFonts w:asciiTheme="minorHAnsi" w:hAnsiTheme="minorHAnsi" w:cstheme="minorHAnsi"/>
          <w:color w:val="FF0000"/>
        </w:rPr>
      </w:pPr>
      <w:r w:rsidRPr="004B1E32">
        <w:rPr>
          <w:rFonts w:asciiTheme="minorHAnsi" w:hAnsiTheme="minorHAnsi" w:cstheme="minorHAnsi"/>
          <w:color w:val="FF0000"/>
        </w:rPr>
        <w:t>EDO ACTION ITEMS:</w:t>
      </w:r>
    </w:p>
    <w:p w14:paraId="5CD07617" w14:textId="2206D341" w:rsidR="004B1E32" w:rsidRDefault="0029678A" w:rsidP="00BC1A57">
      <w:pPr>
        <w:pStyle w:val="NoSpacing"/>
        <w:numPr>
          <w:ilvl w:val="0"/>
          <w:numId w:val="23"/>
        </w:numPr>
        <w:ind w:left="360"/>
        <w:rPr>
          <w:rFonts w:asciiTheme="minorHAnsi" w:hAnsiTheme="minorHAnsi" w:cstheme="minorHAnsi"/>
        </w:rPr>
      </w:pPr>
      <w:r>
        <w:rPr>
          <w:rFonts w:asciiTheme="minorHAnsi" w:hAnsiTheme="minorHAnsi" w:cstheme="minorHAnsi"/>
        </w:rPr>
        <w:t xml:space="preserve">Set up process for offline TAC review of technical report and provision of feedback </w:t>
      </w:r>
      <w:r w:rsidR="00734520">
        <w:rPr>
          <w:rFonts w:asciiTheme="minorHAnsi" w:hAnsiTheme="minorHAnsi" w:cstheme="minorHAnsi"/>
        </w:rPr>
        <w:t xml:space="preserve">to EDO </w:t>
      </w:r>
      <w:r>
        <w:rPr>
          <w:rFonts w:asciiTheme="minorHAnsi" w:hAnsiTheme="minorHAnsi" w:cstheme="minorHAnsi"/>
        </w:rPr>
        <w:t xml:space="preserve">by August 12, 2025. </w:t>
      </w:r>
    </w:p>
    <w:p w14:paraId="2F453385" w14:textId="113D7DDC" w:rsidR="00A26787" w:rsidRPr="00AD2DAB" w:rsidRDefault="00A26787" w:rsidP="00BC1A57">
      <w:pPr>
        <w:pStyle w:val="NoSpacing"/>
        <w:numPr>
          <w:ilvl w:val="0"/>
          <w:numId w:val="23"/>
        </w:numPr>
        <w:ind w:left="360"/>
        <w:rPr>
          <w:rFonts w:asciiTheme="minorHAnsi" w:hAnsiTheme="minorHAnsi" w:cstheme="minorHAnsi"/>
        </w:rPr>
      </w:pPr>
      <w:r>
        <w:rPr>
          <w:rFonts w:asciiTheme="minorHAnsi" w:hAnsiTheme="minorHAnsi" w:cstheme="minorHAnsi"/>
        </w:rPr>
        <w:t>Depending on TAC feedback</w:t>
      </w:r>
      <w:r w:rsidR="0029678A">
        <w:rPr>
          <w:rFonts w:asciiTheme="minorHAnsi" w:hAnsiTheme="minorHAnsi" w:cstheme="minorHAnsi"/>
        </w:rPr>
        <w:t>,</w:t>
      </w:r>
      <w:r>
        <w:rPr>
          <w:rFonts w:asciiTheme="minorHAnsi" w:hAnsiTheme="minorHAnsi" w:cstheme="minorHAnsi"/>
        </w:rPr>
        <w:t xml:space="preserve"> decide on process and timeline</w:t>
      </w:r>
      <w:r w:rsidR="0029678A">
        <w:rPr>
          <w:rFonts w:asciiTheme="minorHAnsi" w:hAnsiTheme="minorHAnsi" w:cstheme="minorHAnsi"/>
        </w:rPr>
        <w:t xml:space="preserve"> for finalizing report and getting it approved.</w:t>
      </w:r>
    </w:p>
    <w:p w14:paraId="44A94CE5" w14:textId="77777777" w:rsidR="009E4363" w:rsidRDefault="009E4363" w:rsidP="006A6FAC">
      <w:pPr>
        <w:pStyle w:val="NoSpacing"/>
        <w:rPr>
          <w:rFonts w:asciiTheme="minorHAnsi" w:hAnsiTheme="minorHAnsi" w:cstheme="minorHAnsi"/>
        </w:rPr>
      </w:pPr>
    </w:p>
    <w:p w14:paraId="42BF4111" w14:textId="77777777" w:rsidR="009E4363" w:rsidRDefault="009E4363" w:rsidP="006A6FAC">
      <w:pPr>
        <w:pStyle w:val="NoSpacing"/>
        <w:rPr>
          <w:rFonts w:asciiTheme="minorHAnsi" w:hAnsiTheme="minorHAnsi" w:cstheme="minorHAnsi"/>
          <w:color w:val="EE0000"/>
        </w:rPr>
      </w:pPr>
      <w:r w:rsidRPr="009E4363">
        <w:rPr>
          <w:rFonts w:asciiTheme="minorHAnsi" w:hAnsiTheme="minorHAnsi" w:cstheme="minorHAnsi"/>
          <w:color w:val="EE0000"/>
        </w:rPr>
        <w:t>TAC ACTION ITEMS:</w:t>
      </w:r>
    </w:p>
    <w:p w14:paraId="1EAD9A5F" w14:textId="16FFAF0C" w:rsidR="009E4363" w:rsidRPr="009E4363" w:rsidRDefault="00A26787" w:rsidP="00BC1A57">
      <w:pPr>
        <w:pStyle w:val="NoSpacing"/>
        <w:numPr>
          <w:ilvl w:val="0"/>
          <w:numId w:val="23"/>
        </w:numPr>
        <w:ind w:left="360"/>
        <w:rPr>
          <w:rFonts w:asciiTheme="minorHAnsi" w:hAnsiTheme="minorHAnsi" w:cstheme="minorHAnsi"/>
        </w:rPr>
      </w:pPr>
      <w:r>
        <w:rPr>
          <w:rFonts w:asciiTheme="minorHAnsi" w:hAnsiTheme="minorHAnsi" w:cstheme="minorHAnsi"/>
        </w:rPr>
        <w:t xml:space="preserve">Review and revise </w:t>
      </w:r>
      <w:r w:rsidR="0029678A">
        <w:rPr>
          <w:rFonts w:asciiTheme="minorHAnsi" w:hAnsiTheme="minorHAnsi" w:cstheme="minorHAnsi"/>
        </w:rPr>
        <w:t xml:space="preserve">technical report </w:t>
      </w:r>
      <w:r>
        <w:rPr>
          <w:rFonts w:asciiTheme="minorHAnsi" w:hAnsiTheme="minorHAnsi" w:cstheme="minorHAnsi"/>
        </w:rPr>
        <w:t>by August 12</w:t>
      </w:r>
      <w:r w:rsidRPr="00A26787">
        <w:rPr>
          <w:rFonts w:asciiTheme="minorHAnsi" w:hAnsiTheme="minorHAnsi" w:cstheme="minorHAnsi"/>
          <w:vertAlign w:val="superscript"/>
        </w:rPr>
        <w:t>th</w:t>
      </w:r>
      <w:r>
        <w:rPr>
          <w:rFonts w:asciiTheme="minorHAnsi" w:hAnsiTheme="minorHAnsi" w:cstheme="minorHAnsi"/>
        </w:rPr>
        <w:t>.</w:t>
      </w:r>
    </w:p>
    <w:p w14:paraId="3C313C33" w14:textId="77777777" w:rsidR="0029678A" w:rsidRDefault="0029678A" w:rsidP="006A6FAC">
      <w:pPr>
        <w:pStyle w:val="NoSpacing"/>
        <w:rPr>
          <w:rFonts w:asciiTheme="minorHAnsi" w:hAnsiTheme="minorHAnsi" w:cstheme="minorHAnsi"/>
        </w:rPr>
      </w:pPr>
    </w:p>
    <w:p w14:paraId="07726197" w14:textId="29DA68AD" w:rsidR="0041099D" w:rsidRDefault="0041099D" w:rsidP="006A6FAC">
      <w:pPr>
        <w:pStyle w:val="NoSpacing"/>
      </w:pPr>
      <w:r w:rsidRPr="00DE723F">
        <w:rPr>
          <w:rFonts w:asciiTheme="minorHAnsi" w:hAnsiTheme="minorHAnsi" w:cstheme="minorHAnsi"/>
        </w:rPr>
        <w:t xml:space="preserve">Document: </w:t>
      </w:r>
      <w:hyperlink r:id="rId22" w:history="1">
        <w:r w:rsidR="009E4363" w:rsidRPr="0029678A">
          <w:rPr>
            <w:rStyle w:val="Hyperlink"/>
            <w:rFonts w:asciiTheme="minorHAnsi" w:hAnsiTheme="minorHAnsi" w:cstheme="minorHAnsi"/>
          </w:rPr>
          <w:t>07_WC</w:t>
        </w:r>
        <w:r w:rsidR="009E4363" w:rsidRPr="0029678A">
          <w:rPr>
            <w:rStyle w:val="Hyperlink"/>
          </w:rPr>
          <w:t xml:space="preserve"> Roost Site Selection Report</w:t>
        </w:r>
        <w:r w:rsidR="0029678A" w:rsidRPr="0029678A">
          <w:rPr>
            <w:rStyle w:val="Hyperlink"/>
          </w:rPr>
          <w:t xml:space="preserve"> DRAFT</w:t>
        </w:r>
      </w:hyperlink>
    </w:p>
    <w:p w14:paraId="6E76F48C" w14:textId="5D79CE91" w:rsidR="009E4363" w:rsidRPr="00DE723F" w:rsidRDefault="009E4363" w:rsidP="006A6FAC">
      <w:pPr>
        <w:pStyle w:val="NoSpacing"/>
        <w:rPr>
          <w:rFonts w:asciiTheme="minorHAnsi" w:hAnsiTheme="minorHAnsi" w:cstheme="minorHAnsi"/>
        </w:rPr>
      </w:pPr>
      <w:r>
        <w:t xml:space="preserve">Presentation </w:t>
      </w:r>
      <w:hyperlink r:id="rId23" w:history="1">
        <w:r w:rsidRPr="0029678A">
          <w:rPr>
            <w:rStyle w:val="Hyperlink"/>
          </w:rPr>
          <w:t xml:space="preserve">08_ </w:t>
        </w:r>
        <w:r w:rsidR="0029678A" w:rsidRPr="0029678A">
          <w:rPr>
            <w:rStyle w:val="Hyperlink"/>
          </w:rPr>
          <w:t>WC Roost Site Selection</w:t>
        </w:r>
        <w:r w:rsidRPr="0029678A">
          <w:rPr>
            <w:rStyle w:val="Hyperlink"/>
          </w:rPr>
          <w:t xml:space="preserve"> Presentation</w:t>
        </w:r>
      </w:hyperlink>
    </w:p>
    <w:p w14:paraId="04E410CA" w14:textId="77777777" w:rsidR="0041099D" w:rsidRPr="00DE723F" w:rsidRDefault="0041099D" w:rsidP="006A6FAC">
      <w:pPr>
        <w:pStyle w:val="NoSpacing"/>
        <w:rPr>
          <w:rFonts w:asciiTheme="minorHAnsi" w:hAnsiTheme="minorHAnsi" w:cstheme="minorHAnsi"/>
        </w:rPr>
      </w:pPr>
    </w:p>
    <w:p w14:paraId="0559A2B4" w14:textId="7C942EE0" w:rsidR="00721550" w:rsidRDefault="00247958" w:rsidP="006A6FAC">
      <w:pPr>
        <w:pStyle w:val="NoSpacing"/>
        <w:rPr>
          <w:rFonts w:asciiTheme="minorHAnsi" w:hAnsiTheme="minorHAnsi" w:cstheme="minorHAnsi"/>
          <w:i/>
          <w:iCs/>
        </w:rPr>
      </w:pPr>
      <w:r>
        <w:rPr>
          <w:rFonts w:asciiTheme="minorHAnsi" w:hAnsiTheme="minorHAnsi" w:cstheme="minorHAnsi"/>
          <w:i/>
          <w:iCs/>
        </w:rPr>
        <w:t>WHOOPING CRANE STOPOVER VS. FLYOVER UPDATE</w:t>
      </w:r>
    </w:p>
    <w:p w14:paraId="037298B7" w14:textId="60DDDB2D" w:rsidR="004A3C8C" w:rsidRDefault="00A7322A" w:rsidP="006A6FAC">
      <w:pPr>
        <w:pStyle w:val="NoSpacing"/>
        <w:rPr>
          <w:rFonts w:asciiTheme="minorHAnsi" w:hAnsiTheme="minorHAnsi" w:cstheme="minorHAnsi"/>
        </w:rPr>
      </w:pPr>
      <w:r>
        <w:rPr>
          <w:rFonts w:asciiTheme="minorHAnsi" w:hAnsiTheme="minorHAnsi" w:cstheme="minorHAnsi"/>
        </w:rPr>
        <w:t xml:space="preserve">Farrell updated the TAC on the progress made </w:t>
      </w:r>
      <w:r w:rsidR="001D45E3">
        <w:rPr>
          <w:rFonts w:asciiTheme="minorHAnsi" w:hAnsiTheme="minorHAnsi" w:cstheme="minorHAnsi"/>
        </w:rPr>
        <w:t xml:space="preserve">by the TAC work group </w:t>
      </w:r>
      <w:r w:rsidR="00A36BB8">
        <w:rPr>
          <w:rFonts w:asciiTheme="minorHAnsi" w:hAnsiTheme="minorHAnsi" w:cstheme="minorHAnsi"/>
        </w:rPr>
        <w:t>on</w:t>
      </w:r>
      <w:r>
        <w:rPr>
          <w:rFonts w:asciiTheme="minorHAnsi" w:hAnsiTheme="minorHAnsi" w:cstheme="minorHAnsi"/>
        </w:rPr>
        <w:t xml:space="preserve"> data analysis to address Extension Big Question #4: What factors influence whooping crane decision to stop or fly over the AHR? </w:t>
      </w:r>
      <w:r w:rsidR="001D45E3">
        <w:rPr>
          <w:rFonts w:asciiTheme="minorHAnsi" w:hAnsiTheme="minorHAnsi" w:cstheme="minorHAnsi"/>
        </w:rPr>
        <w:t xml:space="preserve">Farrell summarized </w:t>
      </w:r>
      <w:r w:rsidR="00037A6D">
        <w:rPr>
          <w:rFonts w:asciiTheme="minorHAnsi" w:hAnsiTheme="minorHAnsi" w:cstheme="minorHAnsi"/>
        </w:rPr>
        <w:t xml:space="preserve">on-channel metrics associated with river flow and channel width being used in the analysis as explanatory variables. He also reviewed the three scales being evaluated as important for making stopover decisions. He reviewed the unmanageable variables that were previously tested and presented to the TAC in April. He pointed out that there was only a single stopover on the South Loup, so an analysis of factors important to making stopover decisions specific to the South Loup would not be possible. The question remains whether to include the data from the South Loup (multiple flyovers and one stopover) in an overall analysis to better characterize habitat that is not selected along NE </w:t>
      </w:r>
      <w:r w:rsidR="008B08B8">
        <w:rPr>
          <w:rFonts w:asciiTheme="minorHAnsi" w:hAnsiTheme="minorHAnsi" w:cstheme="minorHAnsi"/>
        </w:rPr>
        <w:t>sand bed</w:t>
      </w:r>
      <w:r w:rsidR="00037A6D">
        <w:rPr>
          <w:rFonts w:asciiTheme="minorHAnsi" w:hAnsiTheme="minorHAnsi" w:cstheme="minorHAnsi"/>
        </w:rPr>
        <w:t xml:space="preserve"> rivers. Farrell showed results from adding on-channel explanatory variables to the model together with unmanageable variables and the demonstrate the relationships of these variables to predicted probability of stopover. </w:t>
      </w:r>
      <w:r w:rsidR="00BA6D6F">
        <w:rPr>
          <w:rFonts w:asciiTheme="minorHAnsi" w:hAnsiTheme="minorHAnsi" w:cstheme="minorHAnsi"/>
        </w:rPr>
        <w:t xml:space="preserve">He presented next steps and </w:t>
      </w:r>
      <w:r w:rsidR="000E01CB">
        <w:rPr>
          <w:rFonts w:asciiTheme="minorHAnsi" w:hAnsiTheme="minorHAnsi" w:cstheme="minorHAnsi"/>
        </w:rPr>
        <w:t>proposed a</w:t>
      </w:r>
      <w:r w:rsidR="00BA6D6F">
        <w:rPr>
          <w:rFonts w:asciiTheme="minorHAnsi" w:hAnsiTheme="minorHAnsi" w:cstheme="minorHAnsi"/>
        </w:rPr>
        <w:t xml:space="preserve"> timeline for checking back in with the TAC </w:t>
      </w:r>
      <w:r w:rsidR="000E01CB">
        <w:rPr>
          <w:rFonts w:asciiTheme="minorHAnsi" w:hAnsiTheme="minorHAnsi" w:cstheme="minorHAnsi"/>
        </w:rPr>
        <w:t>working group.</w:t>
      </w:r>
    </w:p>
    <w:p w14:paraId="5917795C" w14:textId="77777777" w:rsidR="00576F90" w:rsidRDefault="00576F90" w:rsidP="006A6FAC">
      <w:pPr>
        <w:pStyle w:val="NoSpacing"/>
        <w:rPr>
          <w:rFonts w:asciiTheme="minorHAnsi" w:hAnsiTheme="minorHAnsi" w:cstheme="minorHAnsi"/>
        </w:rPr>
      </w:pPr>
    </w:p>
    <w:p w14:paraId="41548420" w14:textId="4A130D50" w:rsidR="00561AC7" w:rsidRDefault="00561AC7" w:rsidP="006A6FAC">
      <w:pPr>
        <w:pStyle w:val="NoSpacing"/>
        <w:rPr>
          <w:rFonts w:asciiTheme="minorHAnsi" w:hAnsiTheme="minorHAnsi" w:cstheme="minorHAnsi"/>
        </w:rPr>
      </w:pPr>
      <w:r>
        <w:rPr>
          <w:rFonts w:asciiTheme="minorHAnsi" w:hAnsiTheme="minorHAnsi" w:cstheme="minorHAnsi"/>
        </w:rPr>
        <w:t xml:space="preserve">Labay asked about model type. Farrell </w:t>
      </w:r>
      <w:r w:rsidR="000E01CB">
        <w:rPr>
          <w:rFonts w:asciiTheme="minorHAnsi" w:hAnsiTheme="minorHAnsi" w:cstheme="minorHAnsi"/>
        </w:rPr>
        <w:t xml:space="preserve">said he is using a </w:t>
      </w:r>
      <w:r>
        <w:rPr>
          <w:rFonts w:asciiTheme="minorHAnsi" w:hAnsiTheme="minorHAnsi" w:cstheme="minorHAnsi"/>
        </w:rPr>
        <w:t xml:space="preserve">Multiple Variable Binomial model with random effect of </w:t>
      </w:r>
      <w:r w:rsidR="000E01CB">
        <w:rPr>
          <w:rFonts w:asciiTheme="minorHAnsi" w:hAnsiTheme="minorHAnsi" w:cstheme="minorHAnsi"/>
        </w:rPr>
        <w:t>ri</w:t>
      </w:r>
      <w:r>
        <w:rPr>
          <w:rFonts w:asciiTheme="minorHAnsi" w:hAnsiTheme="minorHAnsi" w:cstheme="minorHAnsi"/>
        </w:rPr>
        <w:t xml:space="preserve">ver as a way to initially assess data. </w:t>
      </w:r>
      <w:r w:rsidR="000E01CB">
        <w:rPr>
          <w:rFonts w:asciiTheme="minorHAnsi" w:hAnsiTheme="minorHAnsi" w:cstheme="minorHAnsi"/>
        </w:rPr>
        <w:t>He is o</w:t>
      </w:r>
      <w:r>
        <w:rPr>
          <w:rFonts w:asciiTheme="minorHAnsi" w:hAnsiTheme="minorHAnsi" w:cstheme="minorHAnsi"/>
        </w:rPr>
        <w:t xml:space="preserve">pen to considering </w:t>
      </w:r>
      <w:r w:rsidR="000E01CB">
        <w:rPr>
          <w:rFonts w:asciiTheme="minorHAnsi" w:hAnsiTheme="minorHAnsi" w:cstheme="minorHAnsi"/>
        </w:rPr>
        <w:t xml:space="preserve">the </w:t>
      </w:r>
      <w:r>
        <w:rPr>
          <w:rFonts w:asciiTheme="minorHAnsi" w:hAnsiTheme="minorHAnsi" w:cstheme="minorHAnsi"/>
        </w:rPr>
        <w:t>complexity of</w:t>
      </w:r>
      <w:r w:rsidR="000E01CB">
        <w:rPr>
          <w:rFonts w:asciiTheme="minorHAnsi" w:hAnsiTheme="minorHAnsi" w:cstheme="minorHAnsi"/>
        </w:rPr>
        <w:t xml:space="preserve"> the</w:t>
      </w:r>
      <w:r>
        <w:rPr>
          <w:rFonts w:asciiTheme="minorHAnsi" w:hAnsiTheme="minorHAnsi" w:cstheme="minorHAnsi"/>
        </w:rPr>
        <w:t xml:space="preserve"> dataset and suggestions to fit the dataset better. </w:t>
      </w:r>
    </w:p>
    <w:p w14:paraId="1E10A47E" w14:textId="77777777" w:rsidR="00561AC7" w:rsidRDefault="00561AC7" w:rsidP="006A6FAC">
      <w:pPr>
        <w:pStyle w:val="NoSpacing"/>
        <w:rPr>
          <w:rFonts w:asciiTheme="minorHAnsi" w:hAnsiTheme="minorHAnsi" w:cstheme="minorHAnsi"/>
        </w:rPr>
      </w:pPr>
    </w:p>
    <w:p w14:paraId="12A42572" w14:textId="0CAA1070" w:rsidR="003F6F2B" w:rsidRPr="0051072B" w:rsidRDefault="003F6F2B" w:rsidP="006A6FAC">
      <w:pPr>
        <w:pStyle w:val="NoSpacing"/>
        <w:rPr>
          <w:color w:val="FF0000"/>
        </w:rPr>
      </w:pPr>
      <w:r w:rsidRPr="0051072B">
        <w:rPr>
          <w:color w:val="FF0000"/>
        </w:rPr>
        <w:t>EDO ACTION ITEMS:</w:t>
      </w:r>
    </w:p>
    <w:p w14:paraId="25FD59EE" w14:textId="5DC95232" w:rsidR="009E4363" w:rsidRDefault="00BC1A57" w:rsidP="00BC1A57">
      <w:pPr>
        <w:pStyle w:val="NoSpacing"/>
        <w:numPr>
          <w:ilvl w:val="0"/>
          <w:numId w:val="23"/>
        </w:numPr>
        <w:ind w:left="360"/>
        <w:rPr>
          <w:rFonts w:asciiTheme="minorHAnsi" w:hAnsiTheme="minorHAnsi" w:cstheme="minorHAnsi"/>
        </w:rPr>
      </w:pPr>
      <w:r>
        <w:rPr>
          <w:rFonts w:asciiTheme="minorHAnsi" w:hAnsiTheme="minorHAnsi" w:cstheme="minorHAnsi"/>
        </w:rPr>
        <w:t>Add 2024 dataset to analysis</w:t>
      </w:r>
    </w:p>
    <w:p w14:paraId="7F73FE9E" w14:textId="4625D7BC" w:rsidR="00BC1A57" w:rsidRDefault="00BC1A57" w:rsidP="00BC1A57">
      <w:pPr>
        <w:pStyle w:val="NoSpacing"/>
        <w:numPr>
          <w:ilvl w:val="0"/>
          <w:numId w:val="23"/>
        </w:numPr>
        <w:ind w:left="360"/>
        <w:rPr>
          <w:rFonts w:asciiTheme="minorHAnsi" w:hAnsiTheme="minorHAnsi" w:cstheme="minorHAnsi"/>
        </w:rPr>
      </w:pPr>
      <w:r>
        <w:rPr>
          <w:rFonts w:asciiTheme="minorHAnsi" w:hAnsiTheme="minorHAnsi" w:cstheme="minorHAnsi"/>
        </w:rPr>
        <w:t>Add off-channel variables to analysis</w:t>
      </w:r>
    </w:p>
    <w:p w14:paraId="703E8A7E" w14:textId="08140FF2" w:rsidR="00BC1A57" w:rsidRDefault="00BC1A57" w:rsidP="00BC1A57">
      <w:pPr>
        <w:pStyle w:val="NoSpacing"/>
        <w:numPr>
          <w:ilvl w:val="0"/>
          <w:numId w:val="23"/>
        </w:numPr>
        <w:ind w:left="360"/>
        <w:rPr>
          <w:rFonts w:asciiTheme="minorHAnsi" w:hAnsiTheme="minorHAnsi" w:cstheme="minorHAnsi"/>
        </w:rPr>
      </w:pPr>
      <w:r>
        <w:rPr>
          <w:rFonts w:asciiTheme="minorHAnsi" w:hAnsiTheme="minorHAnsi" w:cstheme="minorHAnsi"/>
        </w:rPr>
        <w:t>Create list of hypothesis-based candidate models with the work group</w:t>
      </w:r>
    </w:p>
    <w:p w14:paraId="4FDA58D8" w14:textId="7377EFCE" w:rsidR="00BC1A57" w:rsidRDefault="00BC1A57" w:rsidP="00BC1A57">
      <w:pPr>
        <w:pStyle w:val="NoSpacing"/>
        <w:numPr>
          <w:ilvl w:val="0"/>
          <w:numId w:val="23"/>
        </w:numPr>
        <w:ind w:left="360"/>
        <w:rPr>
          <w:rFonts w:asciiTheme="minorHAnsi" w:hAnsiTheme="minorHAnsi" w:cstheme="minorHAnsi"/>
        </w:rPr>
      </w:pPr>
      <w:r>
        <w:rPr>
          <w:rFonts w:asciiTheme="minorHAnsi" w:hAnsiTheme="minorHAnsi" w:cstheme="minorHAnsi"/>
        </w:rPr>
        <w:t>Perform analysis and discuss results with work group to decide if adding weather as explanatory variable is worth it.</w:t>
      </w:r>
    </w:p>
    <w:p w14:paraId="6CEC2A34" w14:textId="77777777" w:rsidR="00BC1A57" w:rsidRPr="00576F90" w:rsidRDefault="00BC1A57" w:rsidP="00BC1A57">
      <w:pPr>
        <w:pStyle w:val="NoSpacing"/>
        <w:ind w:left="720"/>
        <w:rPr>
          <w:rFonts w:asciiTheme="minorHAnsi" w:hAnsiTheme="minorHAnsi" w:cstheme="minorHAnsi"/>
        </w:rPr>
      </w:pPr>
    </w:p>
    <w:p w14:paraId="32AE8D59" w14:textId="2A863074" w:rsidR="003F6F2B" w:rsidRDefault="003F6F2B" w:rsidP="006A6FAC">
      <w:pPr>
        <w:pStyle w:val="NoSpacing"/>
        <w:rPr>
          <w:rFonts w:asciiTheme="minorHAnsi" w:hAnsiTheme="minorHAnsi" w:cstheme="minorHAnsi"/>
        </w:rPr>
      </w:pPr>
      <w:r>
        <w:rPr>
          <w:rFonts w:asciiTheme="minorHAnsi" w:hAnsiTheme="minorHAnsi" w:cstheme="minorHAnsi"/>
        </w:rPr>
        <w:t xml:space="preserve">Presentation: </w:t>
      </w:r>
      <w:hyperlink r:id="rId24" w:history="1">
        <w:r w:rsidRPr="00BC1A57">
          <w:rPr>
            <w:rStyle w:val="Hyperlink"/>
            <w:rFonts w:asciiTheme="minorHAnsi" w:hAnsiTheme="minorHAnsi" w:cstheme="minorHAnsi"/>
          </w:rPr>
          <w:t>0</w:t>
        </w:r>
        <w:r w:rsidR="009E4363" w:rsidRPr="00BC1A57">
          <w:rPr>
            <w:rStyle w:val="Hyperlink"/>
            <w:rFonts w:asciiTheme="minorHAnsi" w:hAnsiTheme="minorHAnsi" w:cstheme="minorHAnsi"/>
          </w:rPr>
          <w:t>9</w:t>
        </w:r>
        <w:r w:rsidRPr="00BC1A57">
          <w:rPr>
            <w:rStyle w:val="Hyperlink"/>
            <w:rFonts w:asciiTheme="minorHAnsi" w:hAnsiTheme="minorHAnsi" w:cstheme="minorHAnsi"/>
          </w:rPr>
          <w:t>_</w:t>
        </w:r>
        <w:r w:rsidR="00BC1A57" w:rsidRPr="00BC1A57">
          <w:rPr>
            <w:rStyle w:val="Hyperlink"/>
            <w:rFonts w:asciiTheme="minorHAnsi" w:hAnsiTheme="minorHAnsi" w:cstheme="minorHAnsi"/>
          </w:rPr>
          <w:t>WC Stopover Flyover Update</w:t>
        </w:r>
      </w:hyperlink>
    </w:p>
    <w:p w14:paraId="11D35169" w14:textId="77777777" w:rsidR="002A047F" w:rsidRDefault="002A047F" w:rsidP="006A6FAC">
      <w:pPr>
        <w:pStyle w:val="NoSpacing"/>
        <w:rPr>
          <w:rFonts w:asciiTheme="minorHAnsi" w:hAnsiTheme="minorHAnsi" w:cstheme="minorHAnsi"/>
        </w:rPr>
      </w:pPr>
    </w:p>
    <w:p w14:paraId="48039F07" w14:textId="3230B66D" w:rsidR="003F6F2B" w:rsidRDefault="002A047F" w:rsidP="006A6FAC">
      <w:pPr>
        <w:pStyle w:val="NoSpacing"/>
        <w:rPr>
          <w:rFonts w:asciiTheme="minorHAnsi" w:hAnsiTheme="minorHAnsi" w:cstheme="minorHAnsi"/>
        </w:rPr>
      </w:pPr>
      <w:r>
        <w:rPr>
          <w:rFonts w:asciiTheme="minorHAnsi" w:hAnsiTheme="minorHAnsi" w:cstheme="minorHAnsi"/>
        </w:rPr>
        <w:t>SYSTEM-SCALE GEOMORPHOLOGY AND VEGETATION MONITORING REPORT</w:t>
      </w:r>
    </w:p>
    <w:p w14:paraId="65304362" w14:textId="740BF270" w:rsidR="00137E4C" w:rsidRDefault="0017661B" w:rsidP="006A6FAC">
      <w:pPr>
        <w:pStyle w:val="NoSpacing"/>
        <w:rPr>
          <w:rFonts w:asciiTheme="minorHAnsi" w:hAnsiTheme="minorHAnsi" w:cstheme="minorHAnsi"/>
        </w:rPr>
      </w:pPr>
      <w:proofErr w:type="spellStart"/>
      <w:r>
        <w:rPr>
          <w:rFonts w:asciiTheme="minorHAnsi" w:hAnsiTheme="minorHAnsi" w:cstheme="minorHAnsi"/>
        </w:rPr>
        <w:t>Fijman</w:t>
      </w:r>
      <w:proofErr w:type="spellEnd"/>
      <w:r>
        <w:rPr>
          <w:rFonts w:asciiTheme="minorHAnsi" w:hAnsiTheme="minorHAnsi" w:cstheme="minorHAnsi"/>
        </w:rPr>
        <w:t xml:space="preserve"> and Casavant went over methods, results, and main takeaways from the 2017-2024 System Geomorphology and Vegetation Monitoring Report. Farnsworth asked if there were any </w:t>
      </w:r>
      <w:r w:rsidR="0048581B">
        <w:rPr>
          <w:rFonts w:asciiTheme="minorHAnsi" w:hAnsiTheme="minorHAnsi" w:cstheme="minorHAnsi"/>
        </w:rPr>
        <w:t>questions</w:t>
      </w:r>
      <w:r>
        <w:rPr>
          <w:rFonts w:asciiTheme="minorHAnsi" w:hAnsiTheme="minorHAnsi" w:cstheme="minorHAnsi"/>
        </w:rPr>
        <w:t xml:space="preserve"> or comments</w:t>
      </w:r>
      <w:r w:rsidR="0048581B">
        <w:rPr>
          <w:rFonts w:asciiTheme="minorHAnsi" w:hAnsiTheme="minorHAnsi" w:cstheme="minorHAnsi"/>
        </w:rPr>
        <w:t>. Kanz said it is strange why the Sed Aug report is separate from the Geomorph</w:t>
      </w:r>
      <w:r w:rsidR="005642D5">
        <w:rPr>
          <w:rFonts w:asciiTheme="minorHAnsi" w:hAnsiTheme="minorHAnsi" w:cstheme="minorHAnsi"/>
        </w:rPr>
        <w:t>ology and</w:t>
      </w:r>
      <w:r w:rsidR="0048581B">
        <w:rPr>
          <w:rFonts w:asciiTheme="minorHAnsi" w:hAnsiTheme="minorHAnsi" w:cstheme="minorHAnsi"/>
        </w:rPr>
        <w:t xml:space="preserve"> Veg</w:t>
      </w:r>
      <w:r w:rsidR="005642D5">
        <w:rPr>
          <w:rFonts w:asciiTheme="minorHAnsi" w:hAnsiTheme="minorHAnsi" w:cstheme="minorHAnsi"/>
        </w:rPr>
        <w:t>etation Monitoring</w:t>
      </w:r>
      <w:r w:rsidR="0048581B">
        <w:rPr>
          <w:rFonts w:asciiTheme="minorHAnsi" w:hAnsiTheme="minorHAnsi" w:cstheme="minorHAnsi"/>
        </w:rPr>
        <w:t xml:space="preserve"> Report.</w:t>
      </w:r>
      <w:r w:rsidR="005642D5">
        <w:rPr>
          <w:rFonts w:asciiTheme="minorHAnsi" w:hAnsiTheme="minorHAnsi" w:cstheme="minorHAnsi"/>
        </w:rPr>
        <w:t xml:space="preserve"> Sed Aug provides important context for this report.</w:t>
      </w:r>
      <w:r w:rsidR="0048581B">
        <w:rPr>
          <w:rFonts w:asciiTheme="minorHAnsi" w:hAnsiTheme="minorHAnsi" w:cstheme="minorHAnsi"/>
        </w:rPr>
        <w:t xml:space="preserve"> You can see it in bed volume change table. H</w:t>
      </w:r>
      <w:r w:rsidR="005642D5">
        <w:rPr>
          <w:rFonts w:asciiTheme="minorHAnsi" w:hAnsiTheme="minorHAnsi" w:cstheme="minorHAnsi"/>
        </w:rPr>
        <w:t>e said it is h</w:t>
      </w:r>
      <w:r w:rsidR="0048581B">
        <w:rPr>
          <w:rFonts w:asciiTheme="minorHAnsi" w:hAnsiTheme="minorHAnsi" w:cstheme="minorHAnsi"/>
        </w:rPr>
        <w:t xml:space="preserve">ard to talk about volumetric changes without including the sediment augmentation we did. </w:t>
      </w:r>
      <w:r w:rsidR="005642D5">
        <w:rPr>
          <w:rFonts w:asciiTheme="minorHAnsi" w:hAnsiTheme="minorHAnsi" w:cstheme="minorHAnsi"/>
        </w:rPr>
        <w:t>Kanz r</w:t>
      </w:r>
      <w:r w:rsidR="0048581B">
        <w:rPr>
          <w:rFonts w:asciiTheme="minorHAnsi" w:hAnsiTheme="minorHAnsi" w:cstheme="minorHAnsi"/>
        </w:rPr>
        <w:t>ecommend</w:t>
      </w:r>
      <w:r w:rsidR="005642D5">
        <w:rPr>
          <w:rFonts w:asciiTheme="minorHAnsi" w:hAnsiTheme="minorHAnsi" w:cstheme="minorHAnsi"/>
        </w:rPr>
        <w:t>ed</w:t>
      </w:r>
      <w:r w:rsidR="0048581B">
        <w:rPr>
          <w:rFonts w:asciiTheme="minorHAnsi" w:hAnsiTheme="minorHAnsi" w:cstheme="minorHAnsi"/>
        </w:rPr>
        <w:t xml:space="preserve"> adding some sed aug context to this report.</w:t>
      </w:r>
      <w:r w:rsidR="00D970F5">
        <w:rPr>
          <w:rFonts w:asciiTheme="minorHAnsi" w:hAnsiTheme="minorHAnsi" w:cstheme="minorHAnsi"/>
        </w:rPr>
        <w:t xml:space="preserve"> Casavant agreed. Lewis said </w:t>
      </w:r>
      <w:r w:rsidR="005642D5">
        <w:rPr>
          <w:rFonts w:asciiTheme="minorHAnsi" w:hAnsiTheme="minorHAnsi" w:cstheme="minorHAnsi"/>
        </w:rPr>
        <w:t xml:space="preserve">we could </w:t>
      </w:r>
      <w:r w:rsidR="00D970F5">
        <w:rPr>
          <w:rFonts w:asciiTheme="minorHAnsi" w:hAnsiTheme="minorHAnsi" w:cstheme="minorHAnsi"/>
        </w:rPr>
        <w:t xml:space="preserve">consider flow context as well. Brei said this is a monitoring report, avoids analysis, but could reference </w:t>
      </w:r>
      <w:r w:rsidR="0010423D">
        <w:rPr>
          <w:rFonts w:asciiTheme="minorHAnsi" w:hAnsiTheme="minorHAnsi" w:cstheme="minorHAnsi"/>
        </w:rPr>
        <w:t xml:space="preserve">the Sed Aug Synthesis </w:t>
      </w:r>
      <w:r w:rsidR="00D970F5">
        <w:rPr>
          <w:rFonts w:asciiTheme="minorHAnsi" w:hAnsiTheme="minorHAnsi" w:cstheme="minorHAnsi"/>
        </w:rPr>
        <w:t>report in this</w:t>
      </w:r>
      <w:r w:rsidR="0010423D">
        <w:rPr>
          <w:rFonts w:asciiTheme="minorHAnsi" w:hAnsiTheme="minorHAnsi" w:cstheme="minorHAnsi"/>
        </w:rPr>
        <w:t xml:space="preserve"> for readers that want more context</w:t>
      </w:r>
      <w:r w:rsidR="00D970F5">
        <w:rPr>
          <w:rFonts w:asciiTheme="minorHAnsi" w:hAnsiTheme="minorHAnsi" w:cstheme="minorHAnsi"/>
        </w:rPr>
        <w:t xml:space="preserve">. </w:t>
      </w:r>
      <w:r w:rsidR="00245CC9">
        <w:rPr>
          <w:rFonts w:asciiTheme="minorHAnsi" w:hAnsiTheme="minorHAnsi" w:cstheme="minorHAnsi"/>
        </w:rPr>
        <w:t xml:space="preserve">Rabbe said </w:t>
      </w:r>
      <w:r w:rsidR="0010423D">
        <w:rPr>
          <w:rFonts w:asciiTheme="minorHAnsi" w:hAnsiTheme="minorHAnsi" w:cstheme="minorHAnsi"/>
        </w:rPr>
        <w:t xml:space="preserve">it is </w:t>
      </w:r>
      <w:r w:rsidR="00245CC9">
        <w:rPr>
          <w:rFonts w:asciiTheme="minorHAnsi" w:hAnsiTheme="minorHAnsi" w:cstheme="minorHAnsi"/>
        </w:rPr>
        <w:t>important to note that approx</w:t>
      </w:r>
      <w:r w:rsidR="0010423D">
        <w:rPr>
          <w:rFonts w:asciiTheme="minorHAnsi" w:hAnsiTheme="minorHAnsi" w:cstheme="minorHAnsi"/>
        </w:rPr>
        <w:t>imately</w:t>
      </w:r>
      <w:r w:rsidR="00245CC9">
        <w:rPr>
          <w:rFonts w:asciiTheme="minorHAnsi" w:hAnsiTheme="minorHAnsi" w:cstheme="minorHAnsi"/>
        </w:rPr>
        <w:t xml:space="preserve"> 300,000 cu yards was due to sed aug. </w:t>
      </w:r>
      <w:r w:rsidR="0010423D">
        <w:rPr>
          <w:rFonts w:asciiTheme="minorHAnsi" w:hAnsiTheme="minorHAnsi" w:cstheme="minorHAnsi"/>
        </w:rPr>
        <w:t>Farnsworth clarified that what is presented is not sediment flux, for example,</w:t>
      </w:r>
      <w:r w:rsidR="00245CC9">
        <w:rPr>
          <w:rFonts w:asciiTheme="minorHAnsi" w:hAnsiTheme="minorHAnsi" w:cstheme="minorHAnsi"/>
        </w:rPr>
        <w:t xml:space="preserve"> sediment </w:t>
      </w:r>
      <w:proofErr w:type="gramStart"/>
      <w:r w:rsidR="00245CC9">
        <w:rPr>
          <w:rFonts w:asciiTheme="minorHAnsi" w:hAnsiTheme="minorHAnsi" w:cstheme="minorHAnsi"/>
        </w:rPr>
        <w:t>aggradation</w:t>
      </w:r>
      <w:proofErr w:type="gramEnd"/>
      <w:r w:rsidR="00245CC9">
        <w:rPr>
          <w:rFonts w:asciiTheme="minorHAnsi" w:hAnsiTheme="minorHAnsi" w:cstheme="minorHAnsi"/>
        </w:rPr>
        <w:t xml:space="preserve"> in North </w:t>
      </w:r>
      <w:r w:rsidR="0010423D">
        <w:rPr>
          <w:rFonts w:asciiTheme="minorHAnsi" w:hAnsiTheme="minorHAnsi" w:cstheme="minorHAnsi"/>
        </w:rPr>
        <w:t>c</w:t>
      </w:r>
      <w:r w:rsidR="00245CC9">
        <w:rPr>
          <w:rFonts w:asciiTheme="minorHAnsi" w:hAnsiTheme="minorHAnsi" w:cstheme="minorHAnsi"/>
        </w:rPr>
        <w:t>h</w:t>
      </w:r>
      <w:r w:rsidR="0010423D">
        <w:rPr>
          <w:rFonts w:asciiTheme="minorHAnsi" w:hAnsiTheme="minorHAnsi" w:cstheme="minorHAnsi"/>
        </w:rPr>
        <w:t>a</w:t>
      </w:r>
      <w:r w:rsidR="00245CC9">
        <w:rPr>
          <w:rFonts w:asciiTheme="minorHAnsi" w:hAnsiTheme="minorHAnsi" w:cstheme="minorHAnsi"/>
        </w:rPr>
        <w:t>nnel</w:t>
      </w:r>
      <w:r w:rsidR="0010423D">
        <w:rPr>
          <w:rFonts w:asciiTheme="minorHAnsi" w:hAnsiTheme="minorHAnsi" w:cstheme="minorHAnsi"/>
        </w:rPr>
        <w:t>,</w:t>
      </w:r>
      <w:r w:rsidR="00245CC9">
        <w:rPr>
          <w:rFonts w:asciiTheme="minorHAnsi" w:hAnsiTheme="minorHAnsi" w:cstheme="minorHAnsi"/>
        </w:rPr>
        <w:t xml:space="preserve"> reach 1</w:t>
      </w:r>
      <w:r w:rsidR="0010423D">
        <w:rPr>
          <w:rFonts w:asciiTheme="minorHAnsi" w:hAnsiTheme="minorHAnsi" w:cstheme="minorHAnsi"/>
        </w:rPr>
        <w:t>,</w:t>
      </w:r>
      <w:r w:rsidR="00245CC9">
        <w:rPr>
          <w:rFonts w:asciiTheme="minorHAnsi" w:hAnsiTheme="minorHAnsi" w:cstheme="minorHAnsi"/>
        </w:rPr>
        <w:t xml:space="preserve"> is sediment added </w:t>
      </w:r>
      <w:r w:rsidR="0010423D">
        <w:rPr>
          <w:rFonts w:asciiTheme="minorHAnsi" w:hAnsiTheme="minorHAnsi" w:cstheme="minorHAnsi"/>
        </w:rPr>
        <w:t xml:space="preserve">to that reach </w:t>
      </w:r>
      <w:r w:rsidR="00245CC9">
        <w:rPr>
          <w:rFonts w:asciiTheme="minorHAnsi" w:hAnsiTheme="minorHAnsi" w:cstheme="minorHAnsi"/>
        </w:rPr>
        <w:t xml:space="preserve">but not leaving reach 1. </w:t>
      </w:r>
      <w:r w:rsidR="0010423D">
        <w:rPr>
          <w:rFonts w:asciiTheme="minorHAnsi" w:hAnsiTheme="minorHAnsi" w:cstheme="minorHAnsi"/>
        </w:rPr>
        <w:t>Rabbe said c</w:t>
      </w:r>
      <w:r w:rsidR="00245CC9">
        <w:rPr>
          <w:rFonts w:asciiTheme="minorHAnsi" w:hAnsiTheme="minorHAnsi" w:cstheme="minorHAnsi"/>
        </w:rPr>
        <w:t xml:space="preserve">ause </w:t>
      </w:r>
      <w:proofErr w:type="gramStart"/>
      <w:r w:rsidR="00245CC9">
        <w:rPr>
          <w:rFonts w:asciiTheme="minorHAnsi" w:hAnsiTheme="minorHAnsi" w:cstheme="minorHAnsi"/>
        </w:rPr>
        <w:t>for</w:t>
      </w:r>
      <w:proofErr w:type="gramEnd"/>
      <w:r w:rsidR="00245CC9">
        <w:rPr>
          <w:rFonts w:asciiTheme="minorHAnsi" w:hAnsiTheme="minorHAnsi" w:cstheme="minorHAnsi"/>
        </w:rPr>
        <w:t xml:space="preserve"> degradation in </w:t>
      </w:r>
      <w:r w:rsidR="0010423D">
        <w:rPr>
          <w:rFonts w:asciiTheme="minorHAnsi" w:hAnsiTheme="minorHAnsi" w:cstheme="minorHAnsi"/>
        </w:rPr>
        <w:t xml:space="preserve">reaches </w:t>
      </w:r>
      <w:r w:rsidR="00245CC9">
        <w:rPr>
          <w:rFonts w:asciiTheme="minorHAnsi" w:hAnsiTheme="minorHAnsi" w:cstheme="minorHAnsi"/>
        </w:rPr>
        <w:t xml:space="preserve">3A and 3B may be due to sediment in reach 1 that does not make it to 3A </w:t>
      </w:r>
      <w:r w:rsidR="0010423D">
        <w:rPr>
          <w:rFonts w:asciiTheme="minorHAnsi" w:hAnsiTheme="minorHAnsi" w:cstheme="minorHAnsi"/>
        </w:rPr>
        <w:t xml:space="preserve">and </w:t>
      </w:r>
      <w:r w:rsidR="00245CC9">
        <w:rPr>
          <w:rFonts w:asciiTheme="minorHAnsi" w:hAnsiTheme="minorHAnsi" w:cstheme="minorHAnsi"/>
        </w:rPr>
        <w:t xml:space="preserve">3B. Farnsworth </w:t>
      </w:r>
      <w:r w:rsidR="0010423D">
        <w:rPr>
          <w:rFonts w:asciiTheme="minorHAnsi" w:hAnsiTheme="minorHAnsi" w:cstheme="minorHAnsi"/>
        </w:rPr>
        <w:t xml:space="preserve">said he </w:t>
      </w:r>
      <w:r w:rsidR="00245CC9">
        <w:rPr>
          <w:rFonts w:asciiTheme="minorHAnsi" w:hAnsiTheme="minorHAnsi" w:cstheme="minorHAnsi"/>
        </w:rPr>
        <w:t>struggle</w:t>
      </w:r>
      <w:r w:rsidR="0010423D">
        <w:rPr>
          <w:rFonts w:asciiTheme="minorHAnsi" w:hAnsiTheme="minorHAnsi" w:cstheme="minorHAnsi"/>
        </w:rPr>
        <w:t>s</w:t>
      </w:r>
      <w:r w:rsidR="00245CC9">
        <w:rPr>
          <w:rFonts w:asciiTheme="minorHAnsi" w:hAnsiTheme="minorHAnsi" w:cstheme="minorHAnsi"/>
        </w:rPr>
        <w:t xml:space="preserve"> with </w:t>
      </w:r>
      <w:r w:rsidR="0010423D">
        <w:rPr>
          <w:rFonts w:asciiTheme="minorHAnsi" w:hAnsiTheme="minorHAnsi" w:cstheme="minorHAnsi"/>
        </w:rPr>
        <w:t xml:space="preserve">the </w:t>
      </w:r>
      <w:r w:rsidR="00245CC9">
        <w:rPr>
          <w:rFonts w:asciiTheme="minorHAnsi" w:hAnsiTheme="minorHAnsi" w:cstheme="minorHAnsi"/>
        </w:rPr>
        <w:t xml:space="preserve">meaning of degradation </w:t>
      </w:r>
      <w:r w:rsidR="0010423D">
        <w:rPr>
          <w:rFonts w:asciiTheme="minorHAnsi" w:hAnsiTheme="minorHAnsi" w:cstheme="minorHAnsi"/>
        </w:rPr>
        <w:t xml:space="preserve">of </w:t>
      </w:r>
      <w:r w:rsidR="00245CC9">
        <w:rPr>
          <w:rFonts w:asciiTheme="minorHAnsi" w:hAnsiTheme="minorHAnsi" w:cstheme="minorHAnsi"/>
        </w:rPr>
        <w:t xml:space="preserve">0.1 </w:t>
      </w:r>
      <w:r w:rsidR="0010423D">
        <w:rPr>
          <w:rFonts w:asciiTheme="minorHAnsi" w:hAnsiTheme="minorHAnsi" w:cstheme="minorHAnsi"/>
        </w:rPr>
        <w:t xml:space="preserve">ft. Is that </w:t>
      </w:r>
      <w:r w:rsidR="00245CC9">
        <w:rPr>
          <w:rFonts w:asciiTheme="minorHAnsi" w:hAnsiTheme="minorHAnsi" w:cstheme="minorHAnsi"/>
        </w:rPr>
        <w:t>a lot or a little in context of what happens in sand braided rivers</w:t>
      </w:r>
      <w:r w:rsidR="0010423D">
        <w:rPr>
          <w:rFonts w:asciiTheme="minorHAnsi" w:hAnsiTheme="minorHAnsi" w:cstheme="minorHAnsi"/>
        </w:rPr>
        <w:t xml:space="preserve">? </w:t>
      </w:r>
      <w:r w:rsidR="00245CC9">
        <w:rPr>
          <w:rFonts w:asciiTheme="minorHAnsi" w:hAnsiTheme="minorHAnsi" w:cstheme="minorHAnsi"/>
        </w:rPr>
        <w:t xml:space="preserve">Lewis </w:t>
      </w:r>
      <w:r w:rsidR="0010423D">
        <w:rPr>
          <w:rFonts w:asciiTheme="minorHAnsi" w:hAnsiTheme="minorHAnsi" w:cstheme="minorHAnsi"/>
        </w:rPr>
        <w:t>said this is n</w:t>
      </w:r>
      <w:r w:rsidR="00245CC9">
        <w:rPr>
          <w:rFonts w:asciiTheme="minorHAnsi" w:hAnsiTheme="minorHAnsi" w:cstheme="minorHAnsi"/>
        </w:rPr>
        <w:t xml:space="preserve">ot out of the ordinary for </w:t>
      </w:r>
      <w:r w:rsidR="008B08B8">
        <w:rPr>
          <w:rFonts w:asciiTheme="minorHAnsi" w:hAnsiTheme="minorHAnsi" w:cstheme="minorHAnsi"/>
        </w:rPr>
        <w:t>sand bed</w:t>
      </w:r>
      <w:r w:rsidR="00245CC9">
        <w:rPr>
          <w:rFonts w:asciiTheme="minorHAnsi" w:hAnsiTheme="minorHAnsi" w:cstheme="minorHAnsi"/>
        </w:rPr>
        <w:t xml:space="preserve"> braided rivers</w:t>
      </w:r>
      <w:r w:rsidR="0010423D">
        <w:rPr>
          <w:rFonts w:asciiTheme="minorHAnsi" w:hAnsiTheme="minorHAnsi" w:cstheme="minorHAnsi"/>
        </w:rPr>
        <w:t>, though there is no</w:t>
      </w:r>
      <w:r w:rsidR="00245CC9">
        <w:rPr>
          <w:rFonts w:asciiTheme="minorHAnsi" w:hAnsiTheme="minorHAnsi" w:cstheme="minorHAnsi"/>
        </w:rPr>
        <w:t xml:space="preserve">t a lot of </w:t>
      </w:r>
      <w:r w:rsidR="0010423D">
        <w:rPr>
          <w:rFonts w:asciiTheme="minorHAnsi" w:hAnsiTheme="minorHAnsi" w:cstheme="minorHAnsi"/>
        </w:rPr>
        <w:t xml:space="preserve">comparable </w:t>
      </w:r>
      <w:r w:rsidR="00245CC9">
        <w:rPr>
          <w:rFonts w:asciiTheme="minorHAnsi" w:hAnsiTheme="minorHAnsi" w:cstheme="minorHAnsi"/>
        </w:rPr>
        <w:t xml:space="preserve">data out there. Casavant </w:t>
      </w:r>
      <w:r w:rsidR="0010423D">
        <w:rPr>
          <w:rFonts w:asciiTheme="minorHAnsi" w:hAnsiTheme="minorHAnsi" w:cstheme="minorHAnsi"/>
        </w:rPr>
        <w:t xml:space="preserve">said </w:t>
      </w:r>
      <w:r w:rsidR="00245CC9">
        <w:rPr>
          <w:rFonts w:asciiTheme="minorHAnsi" w:hAnsiTheme="minorHAnsi" w:cstheme="minorHAnsi"/>
        </w:rPr>
        <w:t xml:space="preserve">many other </w:t>
      </w:r>
      <w:proofErr w:type="gramStart"/>
      <w:r w:rsidR="008B08B8">
        <w:rPr>
          <w:rFonts w:asciiTheme="minorHAnsi" w:hAnsiTheme="minorHAnsi" w:cstheme="minorHAnsi"/>
        </w:rPr>
        <w:t>sand</w:t>
      </w:r>
      <w:proofErr w:type="gramEnd"/>
      <w:r w:rsidR="008B08B8">
        <w:rPr>
          <w:rFonts w:asciiTheme="minorHAnsi" w:hAnsiTheme="minorHAnsi" w:cstheme="minorHAnsi"/>
        </w:rPr>
        <w:t xml:space="preserve"> bed</w:t>
      </w:r>
      <w:r w:rsidR="00245CC9">
        <w:rPr>
          <w:rFonts w:asciiTheme="minorHAnsi" w:hAnsiTheme="minorHAnsi" w:cstheme="minorHAnsi"/>
        </w:rPr>
        <w:t xml:space="preserve"> rivers have way more flow so hard to compare. </w:t>
      </w:r>
      <w:r w:rsidR="0010423D">
        <w:rPr>
          <w:rFonts w:asciiTheme="minorHAnsi" w:hAnsiTheme="minorHAnsi" w:cstheme="minorHAnsi"/>
        </w:rPr>
        <w:t xml:space="preserve">Farnsworth said the degradation in </w:t>
      </w:r>
      <w:r w:rsidR="006D1108">
        <w:rPr>
          <w:rFonts w:asciiTheme="minorHAnsi" w:hAnsiTheme="minorHAnsi" w:cstheme="minorHAnsi"/>
        </w:rPr>
        <w:t xml:space="preserve">J2 </w:t>
      </w:r>
      <w:r w:rsidR="0010423D">
        <w:rPr>
          <w:rFonts w:asciiTheme="minorHAnsi" w:hAnsiTheme="minorHAnsi" w:cstheme="minorHAnsi"/>
        </w:rPr>
        <w:t xml:space="preserve">channel is </w:t>
      </w:r>
      <w:r w:rsidR="006D1108">
        <w:rPr>
          <w:rFonts w:asciiTheme="minorHAnsi" w:hAnsiTheme="minorHAnsi" w:cstheme="minorHAnsi"/>
        </w:rPr>
        <w:t>easy to see b</w:t>
      </w:r>
      <w:r w:rsidR="0010423D">
        <w:rPr>
          <w:rFonts w:asciiTheme="minorHAnsi" w:hAnsiTheme="minorHAnsi" w:cstheme="minorHAnsi"/>
        </w:rPr>
        <w:t xml:space="preserve">ecause you </w:t>
      </w:r>
      <w:r w:rsidR="006D1108">
        <w:rPr>
          <w:rFonts w:asciiTheme="minorHAnsi" w:hAnsiTheme="minorHAnsi" w:cstheme="minorHAnsi"/>
        </w:rPr>
        <w:t xml:space="preserve">see </w:t>
      </w:r>
      <w:r w:rsidR="0010423D">
        <w:rPr>
          <w:rFonts w:asciiTheme="minorHAnsi" w:hAnsiTheme="minorHAnsi" w:cstheme="minorHAnsi"/>
        </w:rPr>
        <w:t>planform change. The</w:t>
      </w:r>
      <w:r w:rsidR="006D1108">
        <w:rPr>
          <w:rFonts w:asciiTheme="minorHAnsi" w:hAnsiTheme="minorHAnsi" w:cstheme="minorHAnsi"/>
        </w:rPr>
        <w:t xml:space="preserve"> Lower Platte sees 0.3 ft </w:t>
      </w:r>
      <w:r w:rsidR="0010423D">
        <w:rPr>
          <w:rFonts w:asciiTheme="minorHAnsi" w:hAnsiTheme="minorHAnsi" w:cstheme="minorHAnsi"/>
        </w:rPr>
        <w:t xml:space="preserve">of </w:t>
      </w:r>
      <w:proofErr w:type="gramStart"/>
      <w:r w:rsidR="006D1108">
        <w:rPr>
          <w:rFonts w:asciiTheme="minorHAnsi" w:hAnsiTheme="minorHAnsi" w:cstheme="minorHAnsi"/>
        </w:rPr>
        <w:t>degradation</w:t>
      </w:r>
      <w:proofErr w:type="gramEnd"/>
      <w:r w:rsidR="006D1108">
        <w:rPr>
          <w:rFonts w:asciiTheme="minorHAnsi" w:hAnsiTheme="minorHAnsi" w:cstheme="minorHAnsi"/>
        </w:rPr>
        <w:t xml:space="preserve"> but no one is concerned about it. EDO </w:t>
      </w:r>
      <w:r w:rsidR="0010423D">
        <w:rPr>
          <w:rFonts w:asciiTheme="minorHAnsi" w:hAnsiTheme="minorHAnsi" w:cstheme="minorHAnsi"/>
        </w:rPr>
        <w:t>i</w:t>
      </w:r>
      <w:r w:rsidR="00CA78C4">
        <w:rPr>
          <w:rFonts w:asciiTheme="minorHAnsi" w:hAnsiTheme="minorHAnsi" w:cstheme="minorHAnsi"/>
        </w:rPr>
        <w:t>s</w:t>
      </w:r>
      <w:r w:rsidR="0010423D">
        <w:rPr>
          <w:rFonts w:asciiTheme="minorHAnsi" w:hAnsiTheme="minorHAnsi" w:cstheme="minorHAnsi"/>
        </w:rPr>
        <w:t xml:space="preserve"> </w:t>
      </w:r>
      <w:r w:rsidR="006D1108">
        <w:rPr>
          <w:rFonts w:asciiTheme="minorHAnsi" w:hAnsiTheme="minorHAnsi" w:cstheme="minorHAnsi"/>
        </w:rPr>
        <w:t xml:space="preserve">asking for suggestions regarding interpretation. Scheel asked if degradation is assumed </w:t>
      </w:r>
      <w:r w:rsidR="0010423D">
        <w:rPr>
          <w:rFonts w:asciiTheme="minorHAnsi" w:hAnsiTheme="minorHAnsi" w:cstheme="minorHAnsi"/>
        </w:rPr>
        <w:t xml:space="preserve">to be </w:t>
      </w:r>
      <w:r w:rsidR="006D1108">
        <w:rPr>
          <w:rFonts w:asciiTheme="minorHAnsi" w:hAnsiTheme="minorHAnsi" w:cstheme="minorHAnsi"/>
        </w:rPr>
        <w:t xml:space="preserve">bad. Lewis said </w:t>
      </w:r>
      <w:proofErr w:type="gramStart"/>
      <w:r w:rsidR="006D1108">
        <w:rPr>
          <w:rFonts w:asciiTheme="minorHAnsi" w:hAnsiTheme="minorHAnsi" w:cstheme="minorHAnsi"/>
        </w:rPr>
        <w:t>depends</w:t>
      </w:r>
      <w:proofErr w:type="gramEnd"/>
      <w:r w:rsidR="006D1108">
        <w:rPr>
          <w:rFonts w:asciiTheme="minorHAnsi" w:hAnsiTheme="minorHAnsi" w:cstheme="minorHAnsi"/>
        </w:rPr>
        <w:t xml:space="preserve"> on the situation</w:t>
      </w:r>
      <w:r w:rsidR="0010423D">
        <w:rPr>
          <w:rFonts w:asciiTheme="minorHAnsi" w:hAnsiTheme="minorHAnsi" w:cstheme="minorHAnsi"/>
        </w:rPr>
        <w:t>, you c</w:t>
      </w:r>
      <w:r w:rsidR="006D1108">
        <w:rPr>
          <w:rFonts w:asciiTheme="minorHAnsi" w:hAnsiTheme="minorHAnsi" w:cstheme="minorHAnsi"/>
        </w:rPr>
        <w:t>ould have degradation that does not reduce channel width. Rabbe said degradation in braided systems is widely accepted to be b</w:t>
      </w:r>
      <w:r w:rsidR="0010423D">
        <w:rPr>
          <w:rFonts w:asciiTheme="minorHAnsi" w:hAnsiTheme="minorHAnsi" w:cstheme="minorHAnsi"/>
        </w:rPr>
        <w:t>a</w:t>
      </w:r>
      <w:r w:rsidR="006D1108">
        <w:rPr>
          <w:rFonts w:asciiTheme="minorHAnsi" w:hAnsiTheme="minorHAnsi" w:cstheme="minorHAnsi"/>
        </w:rPr>
        <w:t>d, most braided systems are a</w:t>
      </w:r>
      <w:r w:rsidR="0010423D">
        <w:rPr>
          <w:rFonts w:asciiTheme="minorHAnsi" w:hAnsiTheme="minorHAnsi" w:cstheme="minorHAnsi"/>
        </w:rPr>
        <w:t>g</w:t>
      </w:r>
      <w:r w:rsidR="006D1108">
        <w:rPr>
          <w:rFonts w:asciiTheme="minorHAnsi" w:hAnsiTheme="minorHAnsi" w:cstheme="minorHAnsi"/>
        </w:rPr>
        <w:t xml:space="preserve">gradational. Kanz asked if </w:t>
      </w:r>
      <w:r w:rsidR="0010423D">
        <w:rPr>
          <w:rFonts w:asciiTheme="minorHAnsi" w:hAnsiTheme="minorHAnsi" w:cstheme="minorHAnsi"/>
        </w:rPr>
        <w:t xml:space="preserve">the data represented here are </w:t>
      </w:r>
      <w:r w:rsidR="006D1108">
        <w:rPr>
          <w:rFonts w:asciiTheme="minorHAnsi" w:hAnsiTheme="minorHAnsi" w:cstheme="minorHAnsi"/>
        </w:rPr>
        <w:t xml:space="preserve">just </w:t>
      </w:r>
      <w:r w:rsidR="0010423D">
        <w:rPr>
          <w:rFonts w:asciiTheme="minorHAnsi" w:hAnsiTheme="minorHAnsi" w:cstheme="minorHAnsi"/>
        </w:rPr>
        <w:t xml:space="preserve">for the </w:t>
      </w:r>
      <w:r w:rsidR="006D1108">
        <w:rPr>
          <w:rFonts w:asciiTheme="minorHAnsi" w:hAnsiTheme="minorHAnsi" w:cstheme="minorHAnsi"/>
        </w:rPr>
        <w:t>main channel. Casavant said yes, main channel.</w:t>
      </w:r>
      <w:r w:rsidR="0010423D">
        <w:rPr>
          <w:rFonts w:asciiTheme="minorHAnsi" w:hAnsiTheme="minorHAnsi" w:cstheme="minorHAnsi"/>
        </w:rPr>
        <w:t xml:space="preserve"> Casavant said if</w:t>
      </w:r>
      <w:r w:rsidR="006D1108">
        <w:rPr>
          <w:rFonts w:asciiTheme="minorHAnsi" w:hAnsiTheme="minorHAnsi" w:cstheme="minorHAnsi"/>
        </w:rPr>
        <w:t xml:space="preserve"> we see this continue and accelerate downstream of J2, under this </w:t>
      </w:r>
      <w:r w:rsidR="0010423D">
        <w:rPr>
          <w:rFonts w:asciiTheme="minorHAnsi" w:hAnsiTheme="minorHAnsi" w:cstheme="minorHAnsi"/>
        </w:rPr>
        <w:t xml:space="preserve">low flow </w:t>
      </w:r>
      <w:r w:rsidR="006D1108">
        <w:rPr>
          <w:rFonts w:asciiTheme="minorHAnsi" w:hAnsiTheme="minorHAnsi" w:cstheme="minorHAnsi"/>
        </w:rPr>
        <w:t>context</w:t>
      </w:r>
      <w:r w:rsidR="0010423D">
        <w:rPr>
          <w:rFonts w:asciiTheme="minorHAnsi" w:hAnsiTheme="minorHAnsi" w:cstheme="minorHAnsi"/>
        </w:rPr>
        <w:t>, it</w:t>
      </w:r>
      <w:r w:rsidR="006D1108">
        <w:rPr>
          <w:rFonts w:asciiTheme="minorHAnsi" w:hAnsiTheme="minorHAnsi" w:cstheme="minorHAnsi"/>
        </w:rPr>
        <w:t xml:space="preserve"> should be something we look at. Scheel asked what that means for the overall system, </w:t>
      </w:r>
      <w:r w:rsidR="0010423D">
        <w:rPr>
          <w:rFonts w:asciiTheme="minorHAnsi" w:hAnsiTheme="minorHAnsi" w:cstheme="minorHAnsi"/>
        </w:rPr>
        <w:t xml:space="preserve">does it not </w:t>
      </w:r>
      <w:r w:rsidR="006D1108">
        <w:rPr>
          <w:rFonts w:asciiTheme="minorHAnsi" w:hAnsiTheme="minorHAnsi" w:cstheme="minorHAnsi"/>
        </w:rPr>
        <w:t xml:space="preserve">depend upon how </w:t>
      </w:r>
      <w:proofErr w:type="gramStart"/>
      <w:r w:rsidR="006D1108">
        <w:rPr>
          <w:rFonts w:asciiTheme="minorHAnsi" w:hAnsiTheme="minorHAnsi" w:cstheme="minorHAnsi"/>
        </w:rPr>
        <w:t>chunking</w:t>
      </w:r>
      <w:proofErr w:type="gramEnd"/>
      <w:r w:rsidR="006D1108">
        <w:rPr>
          <w:rFonts w:asciiTheme="minorHAnsi" w:hAnsiTheme="minorHAnsi" w:cstheme="minorHAnsi"/>
        </w:rPr>
        <w:t xml:space="preserve"> up the river. Farnsworth </w:t>
      </w:r>
      <w:r w:rsidR="0010423D">
        <w:rPr>
          <w:rFonts w:asciiTheme="minorHAnsi" w:hAnsiTheme="minorHAnsi" w:cstheme="minorHAnsi"/>
        </w:rPr>
        <w:t>asked if</w:t>
      </w:r>
      <w:r w:rsidR="006D1108">
        <w:rPr>
          <w:rFonts w:asciiTheme="minorHAnsi" w:hAnsiTheme="minorHAnsi" w:cstheme="minorHAnsi"/>
        </w:rPr>
        <w:t xml:space="preserve"> a 0.1 ft degradation in a river over a decade </w:t>
      </w:r>
      <w:r w:rsidR="0010423D">
        <w:rPr>
          <w:rFonts w:asciiTheme="minorHAnsi" w:hAnsiTheme="minorHAnsi" w:cstheme="minorHAnsi"/>
        </w:rPr>
        <w:t xml:space="preserve">is a </w:t>
      </w:r>
      <w:r w:rsidR="006D1108">
        <w:rPr>
          <w:rFonts w:asciiTheme="minorHAnsi" w:hAnsiTheme="minorHAnsi" w:cstheme="minorHAnsi"/>
        </w:rPr>
        <w:t xml:space="preserve">problem, probably not. </w:t>
      </w:r>
      <w:r w:rsidR="0010423D">
        <w:rPr>
          <w:rFonts w:asciiTheme="minorHAnsi" w:hAnsiTheme="minorHAnsi" w:cstheme="minorHAnsi"/>
        </w:rPr>
        <w:t>That amount of v</w:t>
      </w:r>
      <w:r w:rsidR="006D1108">
        <w:rPr>
          <w:rFonts w:asciiTheme="minorHAnsi" w:hAnsiTheme="minorHAnsi" w:cstheme="minorHAnsi"/>
        </w:rPr>
        <w:t xml:space="preserve">olume change is </w:t>
      </w:r>
      <w:r w:rsidR="0010423D">
        <w:rPr>
          <w:rFonts w:asciiTheme="minorHAnsi" w:hAnsiTheme="minorHAnsi" w:cstheme="minorHAnsi"/>
        </w:rPr>
        <w:t>on the scale</w:t>
      </w:r>
      <w:r w:rsidR="006D1108">
        <w:rPr>
          <w:rFonts w:asciiTheme="minorHAnsi" w:hAnsiTheme="minorHAnsi" w:cstheme="minorHAnsi"/>
        </w:rPr>
        <w:t xml:space="preserve"> of our LiDAR error. </w:t>
      </w:r>
      <w:r w:rsidR="0010423D">
        <w:rPr>
          <w:rFonts w:asciiTheme="minorHAnsi" w:hAnsiTheme="minorHAnsi" w:cstheme="minorHAnsi"/>
        </w:rPr>
        <w:t>Farnsworth said a s</w:t>
      </w:r>
      <w:r w:rsidR="006D1108">
        <w:rPr>
          <w:rFonts w:asciiTheme="minorHAnsi" w:hAnsiTheme="minorHAnsi" w:cstheme="minorHAnsi"/>
        </w:rPr>
        <w:t xml:space="preserve">lowly degrading braided river isn’t necessarily bad, but J2 trigger adds </w:t>
      </w:r>
      <w:r w:rsidR="00D63BBE">
        <w:rPr>
          <w:rFonts w:asciiTheme="minorHAnsi" w:hAnsiTheme="minorHAnsi" w:cstheme="minorHAnsi"/>
        </w:rPr>
        <w:t xml:space="preserve">important </w:t>
      </w:r>
      <w:r w:rsidR="006D1108">
        <w:rPr>
          <w:rFonts w:asciiTheme="minorHAnsi" w:hAnsiTheme="minorHAnsi" w:cstheme="minorHAnsi"/>
        </w:rPr>
        <w:t xml:space="preserve">context. Jenniges reminded that these numbers are not absolutes- there is a lot of </w:t>
      </w:r>
      <w:proofErr w:type="gramStart"/>
      <w:r w:rsidR="006D1108">
        <w:rPr>
          <w:rFonts w:asciiTheme="minorHAnsi" w:hAnsiTheme="minorHAnsi" w:cstheme="minorHAnsi"/>
        </w:rPr>
        <w:t>error</w:t>
      </w:r>
      <w:proofErr w:type="gramEnd"/>
      <w:r w:rsidR="006D1108">
        <w:rPr>
          <w:rFonts w:asciiTheme="minorHAnsi" w:hAnsiTheme="minorHAnsi" w:cstheme="minorHAnsi"/>
        </w:rPr>
        <w:t xml:space="preserve"> around it. </w:t>
      </w:r>
      <w:r w:rsidR="00D63BBE">
        <w:rPr>
          <w:rFonts w:asciiTheme="minorHAnsi" w:hAnsiTheme="minorHAnsi" w:cstheme="minorHAnsi"/>
        </w:rPr>
        <w:t xml:space="preserve">Lewis/Casavant said the </w:t>
      </w:r>
      <w:r w:rsidR="006D1108">
        <w:rPr>
          <w:rFonts w:asciiTheme="minorHAnsi" w:hAnsiTheme="minorHAnsi" w:cstheme="minorHAnsi"/>
        </w:rPr>
        <w:t xml:space="preserve">LiDAR error is random and normally distributed, so that is not a problem. Jenniges </w:t>
      </w:r>
      <w:r w:rsidR="00D63BBE">
        <w:rPr>
          <w:rFonts w:asciiTheme="minorHAnsi" w:hAnsiTheme="minorHAnsi" w:cstheme="minorHAnsi"/>
        </w:rPr>
        <w:t xml:space="preserve">asked </w:t>
      </w:r>
      <w:r w:rsidR="006D1108">
        <w:rPr>
          <w:rFonts w:asciiTheme="minorHAnsi" w:hAnsiTheme="minorHAnsi" w:cstheme="minorHAnsi"/>
        </w:rPr>
        <w:t xml:space="preserve">how real </w:t>
      </w:r>
      <w:proofErr w:type="gramStart"/>
      <w:r w:rsidR="006D1108">
        <w:rPr>
          <w:rFonts w:asciiTheme="minorHAnsi" w:hAnsiTheme="minorHAnsi" w:cstheme="minorHAnsi"/>
        </w:rPr>
        <w:t>is the problem</w:t>
      </w:r>
      <w:proofErr w:type="gramEnd"/>
      <w:r w:rsidR="006D1108">
        <w:rPr>
          <w:rFonts w:asciiTheme="minorHAnsi" w:hAnsiTheme="minorHAnsi" w:cstheme="minorHAnsi"/>
        </w:rPr>
        <w:t xml:space="preserve"> and is it worth a discu</w:t>
      </w:r>
      <w:r w:rsidR="00D63BBE">
        <w:rPr>
          <w:rFonts w:asciiTheme="minorHAnsi" w:hAnsiTheme="minorHAnsi" w:cstheme="minorHAnsi"/>
        </w:rPr>
        <w:t>s</w:t>
      </w:r>
      <w:r w:rsidR="006D1108">
        <w:rPr>
          <w:rFonts w:asciiTheme="minorHAnsi" w:hAnsiTheme="minorHAnsi" w:cstheme="minorHAnsi"/>
        </w:rPr>
        <w:t xml:space="preserve">sion for this small of a change with high noise. Rabbe said concern is </w:t>
      </w:r>
      <w:r w:rsidR="00D63BBE">
        <w:rPr>
          <w:rFonts w:asciiTheme="minorHAnsi" w:hAnsiTheme="minorHAnsi" w:cstheme="minorHAnsi"/>
        </w:rPr>
        <w:t xml:space="preserve">with </w:t>
      </w:r>
      <w:r w:rsidR="006D1108">
        <w:rPr>
          <w:rFonts w:asciiTheme="minorHAnsi" w:hAnsiTheme="minorHAnsi" w:cstheme="minorHAnsi"/>
        </w:rPr>
        <w:t xml:space="preserve">degradational reaches downstream of J2 channel, and he can see it in the data. Jenniges said the sediment in 3B that was lost with levee breach went into Blue Hole. </w:t>
      </w:r>
      <w:r w:rsidR="00796E63">
        <w:rPr>
          <w:rFonts w:asciiTheme="minorHAnsi" w:hAnsiTheme="minorHAnsi" w:cstheme="minorHAnsi"/>
        </w:rPr>
        <w:t>Ostrom repeat</w:t>
      </w:r>
      <w:r w:rsidR="00D63BBE">
        <w:rPr>
          <w:rFonts w:asciiTheme="minorHAnsi" w:hAnsiTheme="minorHAnsi" w:cstheme="minorHAnsi"/>
        </w:rPr>
        <w:t>ed that the</w:t>
      </w:r>
      <w:r w:rsidR="00796E63">
        <w:rPr>
          <w:rFonts w:asciiTheme="minorHAnsi" w:hAnsiTheme="minorHAnsi" w:cstheme="minorHAnsi"/>
        </w:rPr>
        <w:t xml:space="preserve"> concern </w:t>
      </w:r>
      <w:r w:rsidR="00D63BBE">
        <w:rPr>
          <w:rFonts w:asciiTheme="minorHAnsi" w:hAnsiTheme="minorHAnsi" w:cstheme="minorHAnsi"/>
        </w:rPr>
        <w:t>is with the</w:t>
      </w:r>
      <w:r w:rsidR="00796E63">
        <w:rPr>
          <w:rFonts w:asciiTheme="minorHAnsi" w:hAnsiTheme="minorHAnsi" w:cstheme="minorHAnsi"/>
        </w:rPr>
        <w:t xml:space="preserve"> degradation downstream from J2. </w:t>
      </w:r>
      <w:proofErr w:type="gramStart"/>
      <w:r w:rsidR="00796E63">
        <w:rPr>
          <w:rFonts w:asciiTheme="minorHAnsi" w:hAnsiTheme="minorHAnsi" w:cstheme="minorHAnsi"/>
        </w:rPr>
        <w:t>Also</w:t>
      </w:r>
      <w:proofErr w:type="gramEnd"/>
      <w:r w:rsidR="00796E63">
        <w:rPr>
          <w:rFonts w:asciiTheme="minorHAnsi" w:hAnsiTheme="minorHAnsi" w:cstheme="minorHAnsi"/>
        </w:rPr>
        <w:t xml:space="preserve"> different vegetation types are dictated by small elevational difference (inches do matter). Connectivity to groundwater is also impacted by elevation. Farnsworth asked what </w:t>
      </w:r>
      <w:r w:rsidR="00D63BBE">
        <w:rPr>
          <w:rFonts w:asciiTheme="minorHAnsi" w:hAnsiTheme="minorHAnsi" w:cstheme="minorHAnsi"/>
        </w:rPr>
        <w:t xml:space="preserve">the </w:t>
      </w:r>
      <w:r w:rsidR="00796E63">
        <w:rPr>
          <w:rFonts w:asciiTheme="minorHAnsi" w:hAnsiTheme="minorHAnsi" w:cstheme="minorHAnsi"/>
        </w:rPr>
        <w:t xml:space="preserve">conservation </w:t>
      </w:r>
      <w:r w:rsidR="008B08B8">
        <w:rPr>
          <w:rFonts w:asciiTheme="minorHAnsi" w:hAnsiTheme="minorHAnsi" w:cstheme="minorHAnsi"/>
        </w:rPr>
        <w:t>entities</w:t>
      </w:r>
      <w:r w:rsidR="00796E63">
        <w:rPr>
          <w:rFonts w:asciiTheme="minorHAnsi" w:hAnsiTheme="minorHAnsi" w:cstheme="minorHAnsi"/>
        </w:rPr>
        <w:t xml:space="preserve"> might want to see for 3A and 3B to be comfortable – do they all have to be positive</w:t>
      </w:r>
      <w:r w:rsidR="00D63BBE">
        <w:rPr>
          <w:rFonts w:asciiTheme="minorHAnsi" w:hAnsiTheme="minorHAnsi" w:cstheme="minorHAnsi"/>
        </w:rPr>
        <w:t xml:space="preserve"> (aggradational)</w:t>
      </w:r>
      <w:r w:rsidR="00796E63">
        <w:rPr>
          <w:rFonts w:asciiTheme="minorHAnsi" w:hAnsiTheme="minorHAnsi" w:cstheme="minorHAnsi"/>
        </w:rPr>
        <w:t>? Jenniges said that degradation might reflect disking work and erosion of in</w:t>
      </w:r>
      <w:r w:rsidR="00D63BBE">
        <w:rPr>
          <w:rFonts w:asciiTheme="minorHAnsi" w:hAnsiTheme="minorHAnsi" w:cstheme="minorHAnsi"/>
        </w:rPr>
        <w:t>-</w:t>
      </w:r>
      <w:proofErr w:type="gramStart"/>
      <w:r w:rsidR="00796E63">
        <w:rPr>
          <w:rFonts w:asciiTheme="minorHAnsi" w:hAnsiTheme="minorHAnsi" w:cstheme="minorHAnsi"/>
        </w:rPr>
        <w:t>channel islands</w:t>
      </w:r>
      <w:proofErr w:type="gramEnd"/>
      <w:r w:rsidR="00796E63">
        <w:rPr>
          <w:rFonts w:asciiTheme="minorHAnsi" w:hAnsiTheme="minorHAnsi" w:cstheme="minorHAnsi"/>
        </w:rPr>
        <w:t xml:space="preserve"> as you make them </w:t>
      </w:r>
      <w:proofErr w:type="gramStart"/>
      <w:r w:rsidR="00796E63">
        <w:rPr>
          <w:rFonts w:asciiTheme="minorHAnsi" w:hAnsiTheme="minorHAnsi" w:cstheme="minorHAnsi"/>
        </w:rPr>
        <w:t>mobile</w:t>
      </w:r>
      <w:r w:rsidR="00D63BBE">
        <w:rPr>
          <w:rFonts w:asciiTheme="minorHAnsi" w:hAnsiTheme="minorHAnsi" w:cstheme="minorHAnsi"/>
        </w:rPr>
        <w:t xml:space="preserve"> that lowers</w:t>
      </w:r>
      <w:proofErr w:type="gramEnd"/>
      <w:r w:rsidR="00D63BBE">
        <w:rPr>
          <w:rFonts w:asciiTheme="minorHAnsi" w:hAnsiTheme="minorHAnsi" w:cstheme="minorHAnsi"/>
        </w:rPr>
        <w:t xml:space="preserve"> the overall elevation of a highly managed reach like Cottonwood Ranch</w:t>
      </w:r>
      <w:r w:rsidR="00796E63">
        <w:rPr>
          <w:rFonts w:asciiTheme="minorHAnsi" w:hAnsiTheme="minorHAnsi" w:cstheme="minorHAnsi"/>
        </w:rPr>
        <w:t xml:space="preserve">. Casavant said </w:t>
      </w:r>
      <w:r w:rsidR="00D63BBE">
        <w:rPr>
          <w:rFonts w:asciiTheme="minorHAnsi" w:hAnsiTheme="minorHAnsi" w:cstheme="minorHAnsi"/>
        </w:rPr>
        <w:t xml:space="preserve">this </w:t>
      </w:r>
      <w:r w:rsidR="00796E63">
        <w:rPr>
          <w:rFonts w:asciiTheme="minorHAnsi" w:hAnsiTheme="minorHAnsi" w:cstheme="minorHAnsi"/>
        </w:rPr>
        <w:t>counts as degradation if it was within the 5000</w:t>
      </w:r>
      <w:r w:rsidR="00D63BBE">
        <w:rPr>
          <w:rFonts w:asciiTheme="minorHAnsi" w:hAnsiTheme="minorHAnsi" w:cstheme="minorHAnsi"/>
        </w:rPr>
        <w:t xml:space="preserve"> cfs 2D model </w:t>
      </w:r>
      <w:r w:rsidR="00796E63">
        <w:rPr>
          <w:rFonts w:asciiTheme="minorHAnsi" w:hAnsiTheme="minorHAnsi" w:cstheme="minorHAnsi"/>
        </w:rPr>
        <w:t>footprint.</w:t>
      </w:r>
      <w:r w:rsidR="0021586F">
        <w:rPr>
          <w:rFonts w:asciiTheme="minorHAnsi" w:hAnsiTheme="minorHAnsi" w:cstheme="minorHAnsi"/>
        </w:rPr>
        <w:t xml:space="preserve"> Farnsworth asked Lewis why this </w:t>
      </w:r>
      <w:proofErr w:type="gramStart"/>
      <w:r w:rsidR="0021586F">
        <w:rPr>
          <w:rFonts w:asciiTheme="minorHAnsi" w:hAnsiTheme="minorHAnsi" w:cstheme="minorHAnsi"/>
        </w:rPr>
        <w:t>ag</w:t>
      </w:r>
      <w:proofErr w:type="gramEnd"/>
      <w:r w:rsidR="0021586F">
        <w:rPr>
          <w:rFonts w:asciiTheme="minorHAnsi" w:hAnsiTheme="minorHAnsi" w:cstheme="minorHAnsi"/>
        </w:rPr>
        <w:t xml:space="preserve">/deg flips back and forth </w:t>
      </w:r>
      <w:r w:rsidR="00D63BBE">
        <w:rPr>
          <w:rFonts w:asciiTheme="minorHAnsi" w:hAnsiTheme="minorHAnsi" w:cstheme="minorHAnsi"/>
        </w:rPr>
        <w:t>d</w:t>
      </w:r>
      <w:r w:rsidR="0021586F">
        <w:rPr>
          <w:rFonts w:asciiTheme="minorHAnsi" w:hAnsiTheme="minorHAnsi" w:cstheme="minorHAnsi"/>
        </w:rPr>
        <w:t xml:space="preserve">ownstream. </w:t>
      </w:r>
      <w:r w:rsidR="00D63BBE">
        <w:rPr>
          <w:rFonts w:asciiTheme="minorHAnsi" w:hAnsiTheme="minorHAnsi" w:cstheme="minorHAnsi"/>
        </w:rPr>
        <w:t>Lewis said he sees it as d</w:t>
      </w:r>
      <w:r w:rsidR="0021586F">
        <w:rPr>
          <w:rFonts w:asciiTheme="minorHAnsi" w:hAnsiTheme="minorHAnsi" w:cstheme="minorHAnsi"/>
        </w:rPr>
        <w:t xml:space="preserve">ynamic equilibrium of ag/deg tradeoffs among reaches </w:t>
      </w:r>
      <w:r w:rsidR="00D63BBE">
        <w:rPr>
          <w:rFonts w:asciiTheme="minorHAnsi" w:hAnsiTheme="minorHAnsi" w:cstheme="minorHAnsi"/>
        </w:rPr>
        <w:t>through</w:t>
      </w:r>
      <w:r w:rsidR="0021586F">
        <w:rPr>
          <w:rFonts w:asciiTheme="minorHAnsi" w:hAnsiTheme="minorHAnsi" w:cstheme="minorHAnsi"/>
        </w:rPr>
        <w:t xml:space="preserve"> different hydrological years. Too short of a period to know if </w:t>
      </w:r>
      <w:r w:rsidR="00D63BBE">
        <w:rPr>
          <w:rFonts w:asciiTheme="minorHAnsi" w:hAnsiTheme="minorHAnsi" w:cstheme="minorHAnsi"/>
        </w:rPr>
        <w:t xml:space="preserve">degradation </w:t>
      </w:r>
      <w:r w:rsidR="0021586F">
        <w:rPr>
          <w:rFonts w:asciiTheme="minorHAnsi" w:hAnsiTheme="minorHAnsi" w:cstheme="minorHAnsi"/>
        </w:rPr>
        <w:t xml:space="preserve">will continue </w:t>
      </w:r>
      <w:r w:rsidR="00D63BBE">
        <w:rPr>
          <w:rFonts w:asciiTheme="minorHAnsi" w:hAnsiTheme="minorHAnsi" w:cstheme="minorHAnsi"/>
        </w:rPr>
        <w:t xml:space="preserve">to progress </w:t>
      </w:r>
      <w:r w:rsidR="0021586F">
        <w:rPr>
          <w:rFonts w:asciiTheme="minorHAnsi" w:hAnsiTheme="minorHAnsi" w:cstheme="minorHAnsi"/>
        </w:rPr>
        <w:t xml:space="preserve">or simply switch </w:t>
      </w:r>
      <w:r w:rsidR="00D63BBE">
        <w:rPr>
          <w:rFonts w:asciiTheme="minorHAnsi" w:hAnsiTheme="minorHAnsi" w:cstheme="minorHAnsi"/>
        </w:rPr>
        <w:t>from degradation to aggradation.</w:t>
      </w:r>
      <w:r w:rsidR="0021586F">
        <w:rPr>
          <w:rFonts w:asciiTheme="minorHAnsi" w:hAnsiTheme="minorHAnsi" w:cstheme="minorHAnsi"/>
        </w:rPr>
        <w:t xml:space="preserve"> </w:t>
      </w:r>
      <w:r w:rsidR="00137E4C">
        <w:rPr>
          <w:rFonts w:asciiTheme="minorHAnsi" w:hAnsiTheme="minorHAnsi" w:cstheme="minorHAnsi"/>
        </w:rPr>
        <w:t xml:space="preserve">Jenniges </w:t>
      </w:r>
      <w:r w:rsidR="00D63BBE">
        <w:rPr>
          <w:rFonts w:asciiTheme="minorHAnsi" w:hAnsiTheme="minorHAnsi" w:cstheme="minorHAnsi"/>
        </w:rPr>
        <w:t xml:space="preserve">asked </w:t>
      </w:r>
      <w:r w:rsidR="00137E4C">
        <w:rPr>
          <w:rFonts w:asciiTheme="minorHAnsi" w:hAnsiTheme="minorHAnsi" w:cstheme="minorHAnsi"/>
        </w:rPr>
        <w:t xml:space="preserve">what </w:t>
      </w:r>
      <w:r w:rsidR="00D63BBE">
        <w:rPr>
          <w:rFonts w:asciiTheme="minorHAnsi" w:hAnsiTheme="minorHAnsi" w:cstheme="minorHAnsi"/>
        </w:rPr>
        <w:t xml:space="preserve">the TAC wants to do about </w:t>
      </w:r>
      <w:r w:rsidR="00137E4C">
        <w:rPr>
          <w:rFonts w:asciiTheme="minorHAnsi" w:hAnsiTheme="minorHAnsi" w:cstheme="minorHAnsi"/>
        </w:rPr>
        <w:t>approving the report. Walters</w:t>
      </w:r>
      <w:r w:rsidR="00D63BBE">
        <w:rPr>
          <w:rFonts w:asciiTheme="minorHAnsi" w:hAnsiTheme="minorHAnsi" w:cstheme="minorHAnsi"/>
        </w:rPr>
        <w:t xml:space="preserve"> asked if the TAC wanted a small w</w:t>
      </w:r>
      <w:r w:rsidR="00137E4C">
        <w:rPr>
          <w:rFonts w:asciiTheme="minorHAnsi" w:hAnsiTheme="minorHAnsi" w:cstheme="minorHAnsi"/>
        </w:rPr>
        <w:t xml:space="preserve">ork group to add </w:t>
      </w:r>
      <w:r w:rsidR="00D63BBE">
        <w:rPr>
          <w:rFonts w:asciiTheme="minorHAnsi" w:hAnsiTheme="minorHAnsi" w:cstheme="minorHAnsi"/>
        </w:rPr>
        <w:t xml:space="preserve">more sed aug </w:t>
      </w:r>
      <w:r w:rsidR="00137E4C">
        <w:rPr>
          <w:rFonts w:asciiTheme="minorHAnsi" w:hAnsiTheme="minorHAnsi" w:cstheme="minorHAnsi"/>
        </w:rPr>
        <w:t xml:space="preserve">context? </w:t>
      </w:r>
      <w:r w:rsidR="008B08B8">
        <w:rPr>
          <w:rFonts w:asciiTheme="minorHAnsi" w:hAnsiTheme="minorHAnsi" w:cstheme="minorHAnsi"/>
        </w:rPr>
        <w:t>Farnsworth</w:t>
      </w:r>
      <w:r w:rsidR="00137E4C">
        <w:rPr>
          <w:rFonts w:asciiTheme="minorHAnsi" w:hAnsiTheme="minorHAnsi" w:cstheme="minorHAnsi"/>
        </w:rPr>
        <w:t xml:space="preserve"> </w:t>
      </w:r>
      <w:r w:rsidR="00D63BBE">
        <w:rPr>
          <w:rFonts w:asciiTheme="minorHAnsi" w:hAnsiTheme="minorHAnsi" w:cstheme="minorHAnsi"/>
        </w:rPr>
        <w:t xml:space="preserve">said he </w:t>
      </w:r>
      <w:r w:rsidR="00137E4C">
        <w:rPr>
          <w:rFonts w:asciiTheme="minorHAnsi" w:hAnsiTheme="minorHAnsi" w:cstheme="minorHAnsi"/>
        </w:rPr>
        <w:t xml:space="preserve">doesn’t want </w:t>
      </w:r>
      <w:r w:rsidR="00D63BBE">
        <w:rPr>
          <w:rFonts w:asciiTheme="minorHAnsi" w:hAnsiTheme="minorHAnsi" w:cstheme="minorHAnsi"/>
        </w:rPr>
        <w:t xml:space="preserve">extensive </w:t>
      </w:r>
      <w:r w:rsidR="00137E4C">
        <w:rPr>
          <w:rFonts w:asciiTheme="minorHAnsi" w:hAnsiTheme="minorHAnsi" w:cstheme="minorHAnsi"/>
        </w:rPr>
        <w:t xml:space="preserve">interpretation in this report as it is an annual update </w:t>
      </w:r>
      <w:r w:rsidR="00D63BBE">
        <w:rPr>
          <w:rFonts w:asciiTheme="minorHAnsi" w:hAnsiTheme="minorHAnsi" w:cstheme="minorHAnsi"/>
        </w:rPr>
        <w:t xml:space="preserve">of quantitative metrics </w:t>
      </w:r>
      <w:r w:rsidR="00137E4C">
        <w:rPr>
          <w:rFonts w:asciiTheme="minorHAnsi" w:hAnsiTheme="minorHAnsi" w:cstheme="minorHAnsi"/>
        </w:rPr>
        <w:t xml:space="preserve">we </w:t>
      </w:r>
      <w:proofErr w:type="gramStart"/>
      <w:r w:rsidR="00137E4C">
        <w:rPr>
          <w:rFonts w:asciiTheme="minorHAnsi" w:hAnsiTheme="minorHAnsi" w:cstheme="minorHAnsi"/>
        </w:rPr>
        <w:t>build on</w:t>
      </w:r>
      <w:proofErr w:type="gramEnd"/>
      <w:r w:rsidR="00D63BBE">
        <w:rPr>
          <w:rFonts w:asciiTheme="minorHAnsi" w:hAnsiTheme="minorHAnsi" w:cstheme="minorHAnsi"/>
        </w:rPr>
        <w:t xml:space="preserve"> each year. Think of it like the WC seasonal report. Metrics reported here will then be used in multi-year assessments of Big Questions to evaluate necessity of mechanical sediment augmentation for maintaining suitable WC roosting habitat</w:t>
      </w:r>
      <w:r w:rsidR="00137E4C">
        <w:rPr>
          <w:rFonts w:asciiTheme="minorHAnsi" w:hAnsiTheme="minorHAnsi" w:cstheme="minorHAnsi"/>
        </w:rPr>
        <w:t>. Casavant said she could add some sed aug context into the volume change section of the report</w:t>
      </w:r>
      <w:r w:rsidR="00D63BBE">
        <w:rPr>
          <w:rFonts w:asciiTheme="minorHAnsi" w:hAnsiTheme="minorHAnsi" w:cstheme="minorHAnsi"/>
        </w:rPr>
        <w:t xml:space="preserve"> to address Kanz’ comments</w:t>
      </w:r>
      <w:r w:rsidR="00137E4C">
        <w:rPr>
          <w:rFonts w:asciiTheme="minorHAnsi" w:hAnsiTheme="minorHAnsi" w:cstheme="minorHAnsi"/>
        </w:rPr>
        <w:t xml:space="preserve">. </w:t>
      </w:r>
      <w:r w:rsidR="00D63BBE">
        <w:rPr>
          <w:rFonts w:asciiTheme="minorHAnsi" w:hAnsiTheme="minorHAnsi" w:cstheme="minorHAnsi"/>
        </w:rPr>
        <w:t>EDO will t</w:t>
      </w:r>
      <w:r w:rsidR="00137E4C">
        <w:rPr>
          <w:rFonts w:asciiTheme="minorHAnsi" w:hAnsiTheme="minorHAnsi" w:cstheme="minorHAnsi"/>
        </w:rPr>
        <w:t xml:space="preserve">ake </w:t>
      </w:r>
      <w:r w:rsidR="00D63BBE">
        <w:rPr>
          <w:rFonts w:asciiTheme="minorHAnsi" w:hAnsiTheme="minorHAnsi" w:cstheme="minorHAnsi"/>
        </w:rPr>
        <w:t>their best shot at revising to provide some sed aug context</w:t>
      </w:r>
      <w:r w:rsidR="00137E4C">
        <w:rPr>
          <w:rFonts w:asciiTheme="minorHAnsi" w:hAnsiTheme="minorHAnsi" w:cstheme="minorHAnsi"/>
        </w:rPr>
        <w:t xml:space="preserve">. </w:t>
      </w:r>
      <w:r w:rsidR="002245CE">
        <w:rPr>
          <w:rFonts w:asciiTheme="minorHAnsi" w:hAnsiTheme="minorHAnsi" w:cstheme="minorHAnsi"/>
        </w:rPr>
        <w:t>They will then let the</w:t>
      </w:r>
      <w:r w:rsidR="00137E4C">
        <w:rPr>
          <w:rFonts w:asciiTheme="minorHAnsi" w:hAnsiTheme="minorHAnsi" w:cstheme="minorHAnsi"/>
        </w:rPr>
        <w:t xml:space="preserve"> TAC review it/ revise it offline </w:t>
      </w:r>
      <w:r w:rsidR="002245CE">
        <w:rPr>
          <w:rFonts w:asciiTheme="minorHAnsi" w:hAnsiTheme="minorHAnsi" w:cstheme="minorHAnsi"/>
        </w:rPr>
        <w:t xml:space="preserve">to get to a TAC motion to recommend </w:t>
      </w:r>
      <w:r w:rsidR="00137E4C">
        <w:rPr>
          <w:rFonts w:asciiTheme="minorHAnsi" w:hAnsiTheme="minorHAnsi" w:cstheme="minorHAnsi"/>
        </w:rPr>
        <w:t>leading up to Sept GC.</w:t>
      </w:r>
    </w:p>
    <w:p w14:paraId="5F89E1C6" w14:textId="77777777" w:rsidR="002A047F" w:rsidRDefault="002A047F" w:rsidP="006A6FAC">
      <w:pPr>
        <w:pStyle w:val="NoSpacing"/>
        <w:rPr>
          <w:rFonts w:asciiTheme="minorHAnsi" w:hAnsiTheme="minorHAnsi" w:cstheme="minorHAnsi"/>
        </w:rPr>
      </w:pPr>
    </w:p>
    <w:p w14:paraId="30F3039C" w14:textId="68AB2028" w:rsidR="002245CE" w:rsidRPr="002245CE" w:rsidRDefault="002245CE" w:rsidP="006A6FAC">
      <w:pPr>
        <w:pStyle w:val="NoSpacing"/>
        <w:rPr>
          <w:rFonts w:asciiTheme="minorHAnsi" w:hAnsiTheme="minorHAnsi" w:cstheme="minorHAnsi"/>
          <w:color w:val="EE0000"/>
        </w:rPr>
      </w:pPr>
      <w:r w:rsidRPr="002245CE">
        <w:rPr>
          <w:rFonts w:asciiTheme="minorHAnsi" w:hAnsiTheme="minorHAnsi" w:cstheme="minorHAnsi"/>
          <w:color w:val="EE0000"/>
        </w:rPr>
        <w:t>EDO ACTION ITEMS:</w:t>
      </w:r>
    </w:p>
    <w:p w14:paraId="01BEEB68" w14:textId="334FBDB9" w:rsidR="002245CE" w:rsidRDefault="002245CE" w:rsidP="002245CE">
      <w:pPr>
        <w:pStyle w:val="NoSpacing"/>
        <w:numPr>
          <w:ilvl w:val="0"/>
          <w:numId w:val="27"/>
        </w:numPr>
        <w:ind w:left="360"/>
        <w:rPr>
          <w:rFonts w:asciiTheme="minorHAnsi" w:hAnsiTheme="minorHAnsi" w:cstheme="minorHAnsi"/>
        </w:rPr>
      </w:pPr>
      <w:r>
        <w:rPr>
          <w:rFonts w:asciiTheme="minorHAnsi" w:hAnsiTheme="minorHAnsi" w:cstheme="minorHAnsi"/>
        </w:rPr>
        <w:t>Revise to add sed aug context to volume change section of report.</w:t>
      </w:r>
    </w:p>
    <w:p w14:paraId="11573438" w14:textId="2D66E627" w:rsidR="002245CE" w:rsidRDefault="002245CE" w:rsidP="002245CE">
      <w:pPr>
        <w:pStyle w:val="NoSpacing"/>
        <w:numPr>
          <w:ilvl w:val="0"/>
          <w:numId w:val="27"/>
        </w:numPr>
        <w:ind w:left="360"/>
        <w:rPr>
          <w:rFonts w:asciiTheme="minorHAnsi" w:hAnsiTheme="minorHAnsi" w:cstheme="minorHAnsi"/>
        </w:rPr>
      </w:pPr>
      <w:r>
        <w:rPr>
          <w:rFonts w:asciiTheme="minorHAnsi" w:hAnsiTheme="minorHAnsi" w:cstheme="minorHAnsi"/>
        </w:rPr>
        <w:t>Send out for TAC offline review</w:t>
      </w:r>
    </w:p>
    <w:p w14:paraId="661DD1C4" w14:textId="77777777" w:rsidR="002245CE" w:rsidRDefault="002245CE" w:rsidP="006A6FAC">
      <w:pPr>
        <w:pStyle w:val="NoSpacing"/>
        <w:rPr>
          <w:rFonts w:asciiTheme="minorHAnsi" w:hAnsiTheme="minorHAnsi" w:cstheme="minorHAnsi"/>
        </w:rPr>
      </w:pPr>
    </w:p>
    <w:p w14:paraId="3A6A4A99" w14:textId="09D4D316" w:rsidR="002245CE" w:rsidRPr="002245CE" w:rsidRDefault="002245CE" w:rsidP="006A6FAC">
      <w:pPr>
        <w:pStyle w:val="NoSpacing"/>
        <w:rPr>
          <w:rFonts w:asciiTheme="minorHAnsi" w:hAnsiTheme="minorHAnsi" w:cstheme="minorHAnsi"/>
          <w:color w:val="EE0000"/>
        </w:rPr>
      </w:pPr>
      <w:r w:rsidRPr="002245CE">
        <w:rPr>
          <w:rFonts w:asciiTheme="minorHAnsi" w:hAnsiTheme="minorHAnsi" w:cstheme="minorHAnsi"/>
          <w:color w:val="EE0000"/>
        </w:rPr>
        <w:t>TAC ACTION ITEMS:</w:t>
      </w:r>
    </w:p>
    <w:p w14:paraId="4F8AF12D" w14:textId="4783AD00" w:rsidR="002245CE" w:rsidRDefault="002245CE" w:rsidP="002245CE">
      <w:pPr>
        <w:pStyle w:val="NoSpacing"/>
        <w:numPr>
          <w:ilvl w:val="0"/>
          <w:numId w:val="28"/>
        </w:numPr>
        <w:ind w:left="360"/>
        <w:rPr>
          <w:rFonts w:asciiTheme="minorHAnsi" w:hAnsiTheme="minorHAnsi" w:cstheme="minorHAnsi"/>
        </w:rPr>
      </w:pPr>
      <w:r>
        <w:rPr>
          <w:rFonts w:asciiTheme="minorHAnsi" w:hAnsiTheme="minorHAnsi" w:cstheme="minorHAnsi"/>
        </w:rPr>
        <w:t>TAC review of revised Volume Change section of report</w:t>
      </w:r>
    </w:p>
    <w:p w14:paraId="7C267C8A" w14:textId="0A691745" w:rsidR="002245CE" w:rsidRDefault="002245CE" w:rsidP="002245CE">
      <w:pPr>
        <w:pStyle w:val="NoSpacing"/>
        <w:numPr>
          <w:ilvl w:val="0"/>
          <w:numId w:val="28"/>
        </w:numPr>
        <w:ind w:left="360"/>
        <w:rPr>
          <w:rFonts w:asciiTheme="minorHAnsi" w:hAnsiTheme="minorHAnsi" w:cstheme="minorHAnsi"/>
        </w:rPr>
      </w:pPr>
      <w:r>
        <w:rPr>
          <w:rFonts w:asciiTheme="minorHAnsi" w:hAnsiTheme="minorHAnsi" w:cstheme="minorHAnsi"/>
        </w:rPr>
        <w:t>TAC Motion to recommend prior to September GC</w:t>
      </w:r>
    </w:p>
    <w:p w14:paraId="7911BE4B" w14:textId="77777777" w:rsidR="002245CE" w:rsidRDefault="002245CE" w:rsidP="002245CE">
      <w:pPr>
        <w:pStyle w:val="NoSpacing"/>
        <w:rPr>
          <w:rFonts w:asciiTheme="minorHAnsi" w:hAnsiTheme="minorHAnsi" w:cstheme="minorHAnsi"/>
          <w:color w:val="EE0000"/>
        </w:rPr>
      </w:pPr>
    </w:p>
    <w:p w14:paraId="7215EDBF" w14:textId="10CF3ADC" w:rsidR="002245CE" w:rsidRPr="00345855" w:rsidRDefault="002245CE" w:rsidP="002245CE">
      <w:pPr>
        <w:pStyle w:val="NoSpacing"/>
        <w:rPr>
          <w:rFonts w:asciiTheme="minorHAnsi" w:hAnsiTheme="minorHAnsi" w:cstheme="minorHAnsi"/>
          <w:color w:val="EE0000"/>
        </w:rPr>
      </w:pPr>
      <w:r w:rsidRPr="00345855">
        <w:rPr>
          <w:rFonts w:asciiTheme="minorHAnsi" w:hAnsiTheme="minorHAnsi" w:cstheme="minorHAnsi"/>
          <w:color w:val="EE0000"/>
        </w:rPr>
        <w:t xml:space="preserve">TAC MOTION: </w:t>
      </w:r>
      <w:r w:rsidRPr="002245CE">
        <w:rPr>
          <w:rFonts w:asciiTheme="minorHAnsi" w:hAnsiTheme="minorHAnsi" w:cstheme="minorHAnsi"/>
        </w:rPr>
        <w:t>NO motion at this time.</w:t>
      </w:r>
    </w:p>
    <w:p w14:paraId="1D6BEFD2" w14:textId="660D78FF" w:rsidR="002245CE" w:rsidRDefault="002245CE" w:rsidP="006A6FAC">
      <w:pPr>
        <w:pStyle w:val="NoSpacing"/>
        <w:rPr>
          <w:rFonts w:asciiTheme="minorHAnsi" w:hAnsiTheme="minorHAnsi" w:cstheme="minorHAnsi"/>
        </w:rPr>
      </w:pPr>
    </w:p>
    <w:p w14:paraId="61896676" w14:textId="23399250" w:rsidR="002245CE" w:rsidRDefault="002245CE" w:rsidP="006A6FAC">
      <w:pPr>
        <w:pStyle w:val="NoSpacing"/>
      </w:pPr>
      <w:r>
        <w:rPr>
          <w:rFonts w:asciiTheme="minorHAnsi" w:hAnsiTheme="minorHAnsi" w:cstheme="minorHAnsi"/>
        </w:rPr>
        <w:t>Document</w:t>
      </w:r>
      <w:r w:rsidR="00A60DF1">
        <w:rPr>
          <w:rFonts w:asciiTheme="minorHAnsi" w:hAnsiTheme="minorHAnsi" w:cstheme="minorHAnsi"/>
        </w:rPr>
        <w:t>s</w:t>
      </w:r>
      <w:r>
        <w:rPr>
          <w:rFonts w:asciiTheme="minorHAnsi" w:hAnsiTheme="minorHAnsi" w:cstheme="minorHAnsi"/>
        </w:rPr>
        <w:t xml:space="preserve">: </w:t>
      </w:r>
      <w:hyperlink r:id="rId25" w:history="1">
        <w:r w:rsidRPr="002245CE">
          <w:rPr>
            <w:rStyle w:val="Hyperlink"/>
            <w:rFonts w:asciiTheme="minorHAnsi" w:hAnsiTheme="minorHAnsi" w:cstheme="minorHAnsi"/>
          </w:rPr>
          <w:t>10_System Geomorphology and Vegetation Report 2024</w:t>
        </w:r>
      </w:hyperlink>
    </w:p>
    <w:p w14:paraId="41604C08" w14:textId="6E8E7F85" w:rsidR="00A60DF1" w:rsidRDefault="00A60DF1" w:rsidP="006A6FAC">
      <w:pPr>
        <w:pStyle w:val="NoSpacing"/>
        <w:rPr>
          <w:rFonts w:asciiTheme="minorHAnsi" w:hAnsiTheme="minorHAnsi" w:cstheme="minorHAnsi"/>
        </w:rPr>
      </w:pPr>
      <w:hyperlink r:id="rId26" w:history="1">
        <w:r w:rsidRPr="000A5C48">
          <w:rPr>
            <w:rStyle w:val="Hyperlink"/>
          </w:rPr>
          <w:t xml:space="preserve">System Geomorphology and Vegetation Report 2024 </w:t>
        </w:r>
        <w:r w:rsidR="000A5C48" w:rsidRPr="000A5C48">
          <w:rPr>
            <w:rStyle w:val="Hyperlink"/>
          </w:rPr>
          <w:t>with TAC edits</w:t>
        </w:r>
      </w:hyperlink>
    </w:p>
    <w:p w14:paraId="45964280" w14:textId="1E085022" w:rsidR="002245CE" w:rsidRDefault="002245CE" w:rsidP="006A6FAC">
      <w:pPr>
        <w:pStyle w:val="NoSpacing"/>
        <w:rPr>
          <w:rFonts w:asciiTheme="minorHAnsi" w:hAnsiTheme="minorHAnsi" w:cstheme="minorHAnsi"/>
        </w:rPr>
      </w:pPr>
      <w:r>
        <w:rPr>
          <w:rFonts w:asciiTheme="minorHAnsi" w:hAnsiTheme="minorHAnsi" w:cstheme="minorHAnsi"/>
        </w:rPr>
        <w:t xml:space="preserve">Presentation: </w:t>
      </w:r>
      <w:hyperlink r:id="rId27" w:history="1">
        <w:r w:rsidRPr="002245CE">
          <w:rPr>
            <w:rStyle w:val="Hyperlink"/>
            <w:rFonts w:asciiTheme="minorHAnsi" w:hAnsiTheme="minorHAnsi" w:cstheme="minorHAnsi"/>
          </w:rPr>
          <w:t>11_Geomorphology and Vegetation Report Presentation</w:t>
        </w:r>
      </w:hyperlink>
    </w:p>
    <w:p w14:paraId="6F298D6D" w14:textId="77777777" w:rsidR="00345855" w:rsidRPr="00A7322A" w:rsidRDefault="00345855" w:rsidP="006A6FAC">
      <w:pPr>
        <w:pStyle w:val="NoSpacing"/>
        <w:rPr>
          <w:rFonts w:asciiTheme="minorHAnsi" w:hAnsiTheme="minorHAnsi" w:cstheme="minorHAnsi"/>
        </w:rPr>
      </w:pPr>
    </w:p>
    <w:p w14:paraId="7A8C1F58" w14:textId="031FED1A" w:rsidR="009E4363" w:rsidRPr="009E4363" w:rsidRDefault="009E4363" w:rsidP="009E4363">
      <w:pPr>
        <w:pStyle w:val="NoSpacing"/>
        <w:rPr>
          <w:rFonts w:asciiTheme="minorHAnsi" w:hAnsiTheme="minorHAnsi" w:cstheme="minorHAnsi"/>
          <w:b/>
          <w:bCs/>
          <w:u w:val="single"/>
        </w:rPr>
      </w:pPr>
      <w:r>
        <w:rPr>
          <w:rFonts w:asciiTheme="minorHAnsi" w:hAnsiTheme="minorHAnsi" w:cstheme="minorHAnsi"/>
          <w:b/>
          <w:bCs/>
          <w:u w:val="single"/>
        </w:rPr>
        <w:t>PRRIP RELEVANT SCIENCE</w:t>
      </w:r>
    </w:p>
    <w:p w14:paraId="20003732" w14:textId="1D903D00" w:rsidR="00721550" w:rsidRDefault="009E4363" w:rsidP="006A6FAC">
      <w:pPr>
        <w:pStyle w:val="NoSpacing"/>
        <w:rPr>
          <w:rFonts w:asciiTheme="minorHAnsi" w:hAnsiTheme="minorHAnsi" w:cstheme="minorHAnsi"/>
          <w:i/>
          <w:iCs/>
        </w:rPr>
      </w:pPr>
      <w:r>
        <w:rPr>
          <w:rFonts w:asciiTheme="minorHAnsi" w:hAnsiTheme="minorHAnsi" w:cstheme="minorHAnsi"/>
          <w:i/>
          <w:iCs/>
        </w:rPr>
        <w:t>EXAMINING RIVER EVOLUTION</w:t>
      </w:r>
    </w:p>
    <w:p w14:paraId="04F8E106" w14:textId="18C62CD1" w:rsidR="00393C73" w:rsidRDefault="009E4363" w:rsidP="00393C73">
      <w:pPr>
        <w:pStyle w:val="NoSpacing"/>
        <w:rPr>
          <w:rFonts w:asciiTheme="minorHAnsi" w:hAnsiTheme="minorHAnsi" w:cstheme="minorHAnsi"/>
        </w:rPr>
      </w:pPr>
      <w:r w:rsidRPr="009E4363">
        <w:rPr>
          <w:rFonts w:asciiTheme="minorHAnsi" w:hAnsiTheme="minorHAnsi" w:cstheme="minorHAnsi"/>
        </w:rPr>
        <w:t xml:space="preserve">Chaulagain from UNL </w:t>
      </w:r>
      <w:r w:rsidR="00725BB8">
        <w:rPr>
          <w:rFonts w:asciiTheme="minorHAnsi" w:hAnsiTheme="minorHAnsi" w:cstheme="minorHAnsi"/>
        </w:rPr>
        <w:t xml:space="preserve">presented their project to assess the effects of hydrology and climate on </w:t>
      </w:r>
      <w:proofErr w:type="gramStart"/>
      <w:r w:rsidR="00725BB8">
        <w:rPr>
          <w:rFonts w:asciiTheme="minorHAnsi" w:hAnsiTheme="minorHAnsi" w:cstheme="minorHAnsi"/>
        </w:rPr>
        <w:t>Platte river</w:t>
      </w:r>
      <w:proofErr w:type="gramEnd"/>
      <w:r w:rsidR="00725BB8">
        <w:rPr>
          <w:rFonts w:asciiTheme="minorHAnsi" w:hAnsiTheme="minorHAnsi" w:cstheme="minorHAnsi"/>
        </w:rPr>
        <w:t xml:space="preserve"> vegetation and channel morphology. </w:t>
      </w:r>
      <w:r w:rsidR="00D63291">
        <w:rPr>
          <w:rFonts w:asciiTheme="minorHAnsi" w:hAnsiTheme="minorHAnsi" w:cstheme="minorHAnsi"/>
        </w:rPr>
        <w:t>Jenniges</w:t>
      </w:r>
      <w:r w:rsidR="00725BB8">
        <w:rPr>
          <w:rFonts w:asciiTheme="minorHAnsi" w:hAnsiTheme="minorHAnsi" w:cstheme="minorHAnsi"/>
        </w:rPr>
        <w:t xml:space="preserve"> asked h</w:t>
      </w:r>
      <w:r w:rsidR="00D63291">
        <w:rPr>
          <w:rFonts w:asciiTheme="minorHAnsi" w:hAnsiTheme="minorHAnsi" w:cstheme="minorHAnsi"/>
        </w:rPr>
        <w:t xml:space="preserve">ow much EDO staff time </w:t>
      </w:r>
      <w:r w:rsidR="00725BB8">
        <w:rPr>
          <w:rFonts w:asciiTheme="minorHAnsi" w:hAnsiTheme="minorHAnsi" w:cstheme="minorHAnsi"/>
        </w:rPr>
        <w:t xml:space="preserve">would go into the project </w:t>
      </w:r>
      <w:r w:rsidR="00D63291">
        <w:rPr>
          <w:rFonts w:asciiTheme="minorHAnsi" w:hAnsiTheme="minorHAnsi" w:cstheme="minorHAnsi"/>
        </w:rPr>
        <w:t xml:space="preserve">and </w:t>
      </w:r>
      <w:r w:rsidR="00725BB8">
        <w:rPr>
          <w:rFonts w:asciiTheme="minorHAnsi" w:hAnsiTheme="minorHAnsi" w:cstheme="minorHAnsi"/>
        </w:rPr>
        <w:t xml:space="preserve">if there was </w:t>
      </w:r>
      <w:r w:rsidR="00D63291">
        <w:rPr>
          <w:rFonts w:asciiTheme="minorHAnsi" w:hAnsiTheme="minorHAnsi" w:cstheme="minorHAnsi"/>
        </w:rPr>
        <w:t>any PRRIP money request.</w:t>
      </w:r>
      <w:r w:rsidR="00725BB8">
        <w:rPr>
          <w:rFonts w:asciiTheme="minorHAnsi" w:hAnsiTheme="minorHAnsi" w:cstheme="minorHAnsi"/>
        </w:rPr>
        <w:t xml:space="preserve"> Farnsworth said more of a data sharing request without any financial support from PRRIP. </w:t>
      </w:r>
      <w:r w:rsidR="00C95148">
        <w:rPr>
          <w:rFonts w:asciiTheme="minorHAnsi" w:hAnsiTheme="minorHAnsi" w:cstheme="minorHAnsi"/>
        </w:rPr>
        <w:t xml:space="preserve">Study goes beyond the AHR, </w:t>
      </w:r>
      <w:proofErr w:type="gramStart"/>
      <w:r w:rsidR="00C95148">
        <w:rPr>
          <w:rFonts w:asciiTheme="minorHAnsi" w:hAnsiTheme="minorHAnsi" w:cstheme="minorHAnsi"/>
        </w:rPr>
        <w:t>so</w:t>
      </w:r>
      <w:proofErr w:type="gramEnd"/>
      <w:r w:rsidR="00C95148">
        <w:rPr>
          <w:rFonts w:asciiTheme="minorHAnsi" w:hAnsiTheme="minorHAnsi" w:cstheme="minorHAnsi"/>
        </w:rPr>
        <w:t xml:space="preserve"> will provide comparison with AHR. </w:t>
      </w:r>
      <w:r w:rsidR="00D63291">
        <w:rPr>
          <w:rFonts w:asciiTheme="minorHAnsi" w:hAnsiTheme="minorHAnsi" w:cstheme="minorHAnsi"/>
        </w:rPr>
        <w:t>Brei</w:t>
      </w:r>
      <w:r w:rsidR="00725BB8">
        <w:rPr>
          <w:rFonts w:asciiTheme="minorHAnsi" w:hAnsiTheme="minorHAnsi" w:cstheme="minorHAnsi"/>
        </w:rPr>
        <w:t xml:space="preserve"> asked what the r</w:t>
      </w:r>
      <w:r w:rsidR="00D63291">
        <w:rPr>
          <w:rFonts w:asciiTheme="minorHAnsi" w:hAnsiTheme="minorHAnsi" w:cstheme="minorHAnsi"/>
        </w:rPr>
        <w:t>esponse variables for this study are</w:t>
      </w:r>
      <w:r w:rsidR="00C95148">
        <w:rPr>
          <w:rFonts w:asciiTheme="minorHAnsi" w:hAnsiTheme="minorHAnsi" w:cstheme="minorHAnsi"/>
        </w:rPr>
        <w:t>, are they similar to those on the Rio Grande study?</w:t>
      </w:r>
      <w:r w:rsidR="00725BB8">
        <w:rPr>
          <w:rFonts w:asciiTheme="minorHAnsi" w:hAnsiTheme="minorHAnsi" w:cstheme="minorHAnsi"/>
        </w:rPr>
        <w:t xml:space="preserve"> Chaulagain said these v</w:t>
      </w:r>
      <w:r w:rsidR="00D63291">
        <w:rPr>
          <w:rFonts w:asciiTheme="minorHAnsi" w:hAnsiTheme="minorHAnsi" w:cstheme="minorHAnsi"/>
        </w:rPr>
        <w:t xml:space="preserve">egetated </w:t>
      </w:r>
      <w:r w:rsidR="00725BB8">
        <w:rPr>
          <w:rFonts w:asciiTheme="minorHAnsi" w:hAnsiTheme="minorHAnsi" w:cstheme="minorHAnsi"/>
        </w:rPr>
        <w:t>a</w:t>
      </w:r>
      <w:r w:rsidR="00D63291">
        <w:rPr>
          <w:rFonts w:asciiTheme="minorHAnsi" w:hAnsiTheme="minorHAnsi" w:cstheme="minorHAnsi"/>
        </w:rPr>
        <w:t xml:space="preserve">rea and </w:t>
      </w:r>
      <w:r w:rsidR="00725BB8">
        <w:rPr>
          <w:rFonts w:asciiTheme="minorHAnsi" w:hAnsiTheme="minorHAnsi" w:cstheme="minorHAnsi"/>
        </w:rPr>
        <w:t>c</w:t>
      </w:r>
      <w:r w:rsidR="00D63291">
        <w:rPr>
          <w:rFonts w:asciiTheme="minorHAnsi" w:hAnsiTheme="minorHAnsi" w:cstheme="minorHAnsi"/>
        </w:rPr>
        <w:t xml:space="preserve">hannel </w:t>
      </w:r>
      <w:r w:rsidR="00725BB8">
        <w:rPr>
          <w:rFonts w:asciiTheme="minorHAnsi" w:hAnsiTheme="minorHAnsi" w:cstheme="minorHAnsi"/>
        </w:rPr>
        <w:t>w</w:t>
      </w:r>
      <w:r w:rsidR="00D63291">
        <w:rPr>
          <w:rFonts w:asciiTheme="minorHAnsi" w:hAnsiTheme="minorHAnsi" w:cstheme="minorHAnsi"/>
        </w:rPr>
        <w:t xml:space="preserve">idth. Henry asked if </w:t>
      </w:r>
      <w:r w:rsidR="00725BB8">
        <w:rPr>
          <w:rFonts w:asciiTheme="minorHAnsi" w:hAnsiTheme="minorHAnsi" w:cstheme="minorHAnsi"/>
        </w:rPr>
        <w:t xml:space="preserve">including a metric like </w:t>
      </w:r>
      <w:r w:rsidR="00D63291">
        <w:rPr>
          <w:rFonts w:asciiTheme="minorHAnsi" w:hAnsiTheme="minorHAnsi" w:cstheme="minorHAnsi"/>
        </w:rPr>
        <w:t xml:space="preserve">unvegetated width to get habitat metric useful for </w:t>
      </w:r>
      <w:r w:rsidR="00725BB8">
        <w:rPr>
          <w:rFonts w:asciiTheme="minorHAnsi" w:hAnsiTheme="minorHAnsi" w:cstheme="minorHAnsi"/>
        </w:rPr>
        <w:t>the P</w:t>
      </w:r>
      <w:r w:rsidR="00D63291">
        <w:rPr>
          <w:rFonts w:asciiTheme="minorHAnsi" w:hAnsiTheme="minorHAnsi" w:cstheme="minorHAnsi"/>
        </w:rPr>
        <w:t>rogram. Stone said technique</w:t>
      </w:r>
      <w:r w:rsidR="00725BB8">
        <w:rPr>
          <w:rFonts w:asciiTheme="minorHAnsi" w:hAnsiTheme="minorHAnsi" w:cstheme="minorHAnsi"/>
        </w:rPr>
        <w:t>s they are using are</w:t>
      </w:r>
      <w:r w:rsidR="00D63291">
        <w:rPr>
          <w:rFonts w:asciiTheme="minorHAnsi" w:hAnsiTheme="minorHAnsi" w:cstheme="minorHAnsi"/>
        </w:rPr>
        <w:t xml:space="preserve"> good for </w:t>
      </w:r>
      <w:r w:rsidR="00725BB8">
        <w:rPr>
          <w:rFonts w:asciiTheme="minorHAnsi" w:hAnsiTheme="minorHAnsi" w:cstheme="minorHAnsi"/>
        </w:rPr>
        <w:t xml:space="preserve">quantifying </w:t>
      </w:r>
      <w:r w:rsidR="00D63291">
        <w:rPr>
          <w:rFonts w:asciiTheme="minorHAnsi" w:hAnsiTheme="minorHAnsi" w:cstheme="minorHAnsi"/>
        </w:rPr>
        <w:t xml:space="preserve">bare earth </w:t>
      </w:r>
      <w:proofErr w:type="gramStart"/>
      <w:r w:rsidR="00D63291">
        <w:rPr>
          <w:rFonts w:asciiTheme="minorHAnsi" w:hAnsiTheme="minorHAnsi" w:cstheme="minorHAnsi"/>
        </w:rPr>
        <w:t>so</w:t>
      </w:r>
      <w:proofErr w:type="gramEnd"/>
      <w:r w:rsidR="00D63291">
        <w:rPr>
          <w:rFonts w:asciiTheme="minorHAnsi" w:hAnsiTheme="minorHAnsi" w:cstheme="minorHAnsi"/>
        </w:rPr>
        <w:t xml:space="preserve"> might get something similar.</w:t>
      </w:r>
      <w:r w:rsidR="00725BB8">
        <w:rPr>
          <w:rFonts w:asciiTheme="minorHAnsi" w:hAnsiTheme="minorHAnsi" w:cstheme="minorHAnsi"/>
        </w:rPr>
        <w:t xml:space="preserve"> </w:t>
      </w:r>
      <w:r w:rsidR="00D63291">
        <w:rPr>
          <w:rFonts w:asciiTheme="minorHAnsi" w:hAnsiTheme="minorHAnsi" w:cstheme="minorHAnsi"/>
        </w:rPr>
        <w:t>Rabbe</w:t>
      </w:r>
      <w:r w:rsidR="00725BB8">
        <w:rPr>
          <w:rFonts w:asciiTheme="minorHAnsi" w:hAnsiTheme="minorHAnsi" w:cstheme="minorHAnsi"/>
        </w:rPr>
        <w:t xml:space="preserve"> asked about the r</w:t>
      </w:r>
      <w:r w:rsidR="00D63291">
        <w:rPr>
          <w:rFonts w:asciiTheme="minorHAnsi" w:hAnsiTheme="minorHAnsi" w:cstheme="minorHAnsi"/>
        </w:rPr>
        <w:t>ole of Riley</w:t>
      </w:r>
      <w:r w:rsidR="00725BB8">
        <w:rPr>
          <w:rFonts w:asciiTheme="minorHAnsi" w:hAnsiTheme="minorHAnsi" w:cstheme="minorHAnsi"/>
        </w:rPr>
        <w:t xml:space="preserve"> in the project. Are there a</w:t>
      </w:r>
      <w:r w:rsidR="00D63291">
        <w:rPr>
          <w:rFonts w:asciiTheme="minorHAnsi" w:hAnsiTheme="minorHAnsi" w:cstheme="minorHAnsi"/>
        </w:rPr>
        <w:t xml:space="preserve">ny </w:t>
      </w:r>
      <w:r w:rsidR="00725BB8">
        <w:rPr>
          <w:rFonts w:asciiTheme="minorHAnsi" w:hAnsiTheme="minorHAnsi" w:cstheme="minorHAnsi"/>
        </w:rPr>
        <w:t>conflict-of-interest</w:t>
      </w:r>
      <w:r w:rsidR="00D63291">
        <w:rPr>
          <w:rFonts w:asciiTheme="minorHAnsi" w:hAnsiTheme="minorHAnsi" w:cstheme="minorHAnsi"/>
        </w:rPr>
        <w:t xml:space="preserve"> concerns</w:t>
      </w:r>
      <w:r w:rsidR="00725BB8">
        <w:rPr>
          <w:rFonts w:asciiTheme="minorHAnsi" w:hAnsiTheme="minorHAnsi" w:cstheme="minorHAnsi"/>
        </w:rPr>
        <w:t xml:space="preserve">? </w:t>
      </w:r>
      <w:r w:rsidR="00D63291">
        <w:rPr>
          <w:rFonts w:asciiTheme="minorHAnsi" w:hAnsiTheme="minorHAnsi" w:cstheme="minorHAnsi"/>
        </w:rPr>
        <w:t>Walters thank</w:t>
      </w:r>
      <w:r w:rsidR="00725BB8">
        <w:rPr>
          <w:rFonts w:asciiTheme="minorHAnsi" w:hAnsiTheme="minorHAnsi" w:cstheme="minorHAnsi"/>
        </w:rPr>
        <w:t>ed Chaulagain and Stone</w:t>
      </w:r>
      <w:r w:rsidR="00D63291">
        <w:rPr>
          <w:rFonts w:asciiTheme="minorHAnsi" w:hAnsiTheme="minorHAnsi" w:cstheme="minorHAnsi"/>
        </w:rPr>
        <w:t xml:space="preserve"> for reaching out </w:t>
      </w:r>
      <w:r w:rsidR="00725BB8">
        <w:rPr>
          <w:rFonts w:asciiTheme="minorHAnsi" w:hAnsiTheme="minorHAnsi" w:cstheme="minorHAnsi"/>
        </w:rPr>
        <w:t xml:space="preserve">to the Program </w:t>
      </w:r>
      <w:r w:rsidR="00D63291">
        <w:rPr>
          <w:rFonts w:asciiTheme="minorHAnsi" w:hAnsiTheme="minorHAnsi" w:cstheme="minorHAnsi"/>
        </w:rPr>
        <w:t xml:space="preserve">and </w:t>
      </w:r>
      <w:r w:rsidR="00725BB8">
        <w:rPr>
          <w:rFonts w:asciiTheme="minorHAnsi" w:hAnsiTheme="minorHAnsi" w:cstheme="minorHAnsi"/>
        </w:rPr>
        <w:t xml:space="preserve">willingness to </w:t>
      </w:r>
      <w:r w:rsidR="00D63291">
        <w:rPr>
          <w:rFonts w:asciiTheme="minorHAnsi" w:hAnsiTheme="minorHAnsi" w:cstheme="minorHAnsi"/>
        </w:rPr>
        <w:t>collabo</w:t>
      </w:r>
      <w:r w:rsidR="00725BB8">
        <w:rPr>
          <w:rFonts w:asciiTheme="minorHAnsi" w:hAnsiTheme="minorHAnsi" w:cstheme="minorHAnsi"/>
        </w:rPr>
        <w:t>rate</w:t>
      </w:r>
      <w:r w:rsidR="00D63291">
        <w:rPr>
          <w:rFonts w:asciiTheme="minorHAnsi" w:hAnsiTheme="minorHAnsi" w:cstheme="minorHAnsi"/>
        </w:rPr>
        <w:t>.</w:t>
      </w:r>
    </w:p>
    <w:p w14:paraId="0CA56566" w14:textId="77777777" w:rsidR="00D63291" w:rsidRDefault="00D63291" w:rsidP="00393C73">
      <w:pPr>
        <w:pStyle w:val="NoSpacing"/>
        <w:rPr>
          <w:rFonts w:asciiTheme="minorHAnsi" w:hAnsiTheme="minorHAnsi" w:cstheme="minorHAnsi"/>
        </w:rPr>
      </w:pPr>
    </w:p>
    <w:p w14:paraId="5BC20219" w14:textId="73C7E999" w:rsidR="009E4363" w:rsidRDefault="009E4363" w:rsidP="006A6FAC">
      <w:pPr>
        <w:pStyle w:val="NoSpacing"/>
        <w:rPr>
          <w:rFonts w:asciiTheme="minorHAnsi" w:hAnsiTheme="minorHAnsi" w:cstheme="minorHAnsi"/>
        </w:rPr>
      </w:pPr>
      <w:r>
        <w:rPr>
          <w:rFonts w:asciiTheme="minorHAnsi" w:hAnsiTheme="minorHAnsi" w:cstheme="minorHAnsi"/>
        </w:rPr>
        <w:t xml:space="preserve">Document: </w:t>
      </w:r>
      <w:hyperlink r:id="rId28" w:history="1">
        <w:r w:rsidRPr="00725BB8">
          <w:rPr>
            <w:rStyle w:val="Hyperlink"/>
            <w:rFonts w:asciiTheme="minorHAnsi" w:hAnsiTheme="minorHAnsi" w:cstheme="minorHAnsi"/>
          </w:rPr>
          <w:t>12_UNL Project Proposal</w:t>
        </w:r>
        <w:r w:rsidR="00725BB8" w:rsidRPr="00725BB8">
          <w:rPr>
            <w:rStyle w:val="Hyperlink"/>
            <w:rFonts w:asciiTheme="minorHAnsi" w:hAnsiTheme="minorHAnsi" w:cstheme="minorHAnsi"/>
          </w:rPr>
          <w:t>-Platte River</w:t>
        </w:r>
      </w:hyperlink>
    </w:p>
    <w:p w14:paraId="04F00980" w14:textId="156A0059" w:rsidR="00DA2F79" w:rsidRDefault="00DB3C69" w:rsidP="006A6FAC">
      <w:pPr>
        <w:pStyle w:val="NoSpacing"/>
        <w:rPr>
          <w:rFonts w:asciiTheme="minorHAnsi" w:hAnsiTheme="minorHAnsi" w:cstheme="minorHAnsi"/>
        </w:rPr>
      </w:pPr>
      <w:r>
        <w:rPr>
          <w:rFonts w:asciiTheme="minorHAnsi" w:hAnsiTheme="minorHAnsi" w:cstheme="minorHAnsi"/>
        </w:rPr>
        <w:t>Presentation</w:t>
      </w:r>
      <w:r w:rsidR="0097113A">
        <w:rPr>
          <w:rFonts w:asciiTheme="minorHAnsi" w:hAnsiTheme="minorHAnsi" w:cstheme="minorHAnsi"/>
        </w:rPr>
        <w:t xml:space="preserve">: </w:t>
      </w:r>
      <w:hyperlink r:id="rId29" w:history="1">
        <w:r w:rsidR="009E4363" w:rsidRPr="00725BB8">
          <w:rPr>
            <w:rStyle w:val="Hyperlink"/>
            <w:rFonts w:asciiTheme="minorHAnsi" w:hAnsiTheme="minorHAnsi" w:cstheme="minorHAnsi"/>
          </w:rPr>
          <w:t>13_UNL</w:t>
        </w:r>
        <w:r w:rsidR="00725BB8" w:rsidRPr="00725BB8">
          <w:rPr>
            <w:rStyle w:val="Hyperlink"/>
          </w:rPr>
          <w:t xml:space="preserve"> </w:t>
        </w:r>
        <w:r w:rsidR="009E4363" w:rsidRPr="00725BB8">
          <w:rPr>
            <w:rStyle w:val="Hyperlink"/>
          </w:rPr>
          <w:t>Presentation</w:t>
        </w:r>
      </w:hyperlink>
    </w:p>
    <w:p w14:paraId="12BD2BAD" w14:textId="28EEAB44" w:rsidR="00721550" w:rsidRDefault="00721550" w:rsidP="006A6FAC">
      <w:pPr>
        <w:pStyle w:val="NoSpacing"/>
        <w:rPr>
          <w:rFonts w:asciiTheme="minorHAnsi" w:hAnsiTheme="minorHAnsi" w:cstheme="minorHAnsi"/>
        </w:rPr>
      </w:pPr>
    </w:p>
    <w:p w14:paraId="738DA1F6" w14:textId="059CDE64" w:rsidR="009E4363" w:rsidRPr="009836EA" w:rsidRDefault="009E4363" w:rsidP="009E4363">
      <w:pPr>
        <w:rPr>
          <w:rFonts w:cstheme="minorHAnsi"/>
          <w:b/>
          <w:bCs/>
          <w:u w:val="single"/>
        </w:rPr>
      </w:pPr>
      <w:r>
        <w:rPr>
          <w:rFonts w:cstheme="minorHAnsi"/>
          <w:b/>
          <w:bCs/>
          <w:u w:val="single"/>
        </w:rPr>
        <w:t xml:space="preserve">DAY #1 </w:t>
      </w:r>
      <w:r w:rsidRPr="009836EA">
        <w:rPr>
          <w:rFonts w:cstheme="minorHAnsi"/>
          <w:b/>
          <w:bCs/>
          <w:u w:val="single"/>
        </w:rPr>
        <w:t>REVIEW &amp; WRAP-UP</w:t>
      </w:r>
    </w:p>
    <w:p w14:paraId="6130085D" w14:textId="6116E698" w:rsidR="009E4363" w:rsidRPr="00725BB8" w:rsidRDefault="00725BB8" w:rsidP="009E4363">
      <w:pPr>
        <w:pStyle w:val="NoSpacing"/>
        <w:rPr>
          <w:rFonts w:asciiTheme="minorHAnsi" w:hAnsiTheme="minorHAnsi" w:cstheme="minorHAnsi"/>
        </w:rPr>
      </w:pPr>
      <w:r>
        <w:rPr>
          <w:rFonts w:asciiTheme="minorHAnsi" w:hAnsiTheme="minorHAnsi" w:cstheme="minorHAnsi"/>
        </w:rPr>
        <w:t xml:space="preserve">Henry reviewed evening TAC dinner plans and breakfast plans </w:t>
      </w:r>
      <w:r w:rsidR="007A2861">
        <w:rPr>
          <w:rFonts w:asciiTheme="minorHAnsi" w:hAnsiTheme="minorHAnsi" w:cstheme="minorHAnsi"/>
        </w:rPr>
        <w:t xml:space="preserve">prior to </w:t>
      </w:r>
      <w:r>
        <w:rPr>
          <w:rFonts w:asciiTheme="minorHAnsi" w:hAnsiTheme="minorHAnsi" w:cstheme="minorHAnsi"/>
        </w:rPr>
        <w:t>next day’s meeting to begin at 8:00 a.m. MT.</w:t>
      </w:r>
    </w:p>
    <w:p w14:paraId="32461F7E" w14:textId="77777777" w:rsidR="009E4363" w:rsidRDefault="009E4363" w:rsidP="009E4363">
      <w:pPr>
        <w:pStyle w:val="NoSpacing"/>
        <w:rPr>
          <w:rFonts w:asciiTheme="minorHAnsi" w:hAnsiTheme="minorHAnsi" w:cstheme="minorHAnsi"/>
          <w:b/>
          <w:bCs/>
          <w:u w:val="single"/>
        </w:rPr>
      </w:pPr>
    </w:p>
    <w:p w14:paraId="64E6411D" w14:textId="29580F0D" w:rsidR="009E4363" w:rsidRPr="0026764E" w:rsidRDefault="009E4363" w:rsidP="009E4363">
      <w:pPr>
        <w:pStyle w:val="NoSpacing"/>
        <w:rPr>
          <w:rFonts w:asciiTheme="minorHAnsi" w:hAnsiTheme="minorHAnsi" w:cstheme="minorHAnsi"/>
          <w:b/>
          <w:bCs/>
          <w:u w:val="single"/>
        </w:rPr>
      </w:pPr>
      <w:r w:rsidRPr="0026764E">
        <w:rPr>
          <w:rFonts w:asciiTheme="minorHAnsi" w:hAnsiTheme="minorHAnsi" w:cstheme="minorHAnsi"/>
          <w:b/>
          <w:bCs/>
          <w:u w:val="single"/>
        </w:rPr>
        <w:t>TAC MEETING END</w:t>
      </w:r>
    </w:p>
    <w:p w14:paraId="3204C418" w14:textId="7121DAFD" w:rsidR="009E4363" w:rsidRPr="006A2571" w:rsidRDefault="009E4363" w:rsidP="006A2571">
      <w:pPr>
        <w:pStyle w:val="NoSpacing"/>
        <w:rPr>
          <w:rFonts w:asciiTheme="minorHAnsi" w:hAnsiTheme="minorHAnsi" w:cstheme="minorHAnsi"/>
        </w:rPr>
      </w:pPr>
      <w:r w:rsidRPr="0026764E">
        <w:rPr>
          <w:rFonts w:asciiTheme="minorHAnsi" w:hAnsiTheme="minorHAnsi" w:cstheme="minorHAnsi"/>
        </w:rPr>
        <w:t xml:space="preserve">The TAC meeting adjourned </w:t>
      </w:r>
      <w:r w:rsidRPr="007015E1">
        <w:rPr>
          <w:rFonts w:asciiTheme="minorHAnsi" w:hAnsiTheme="minorHAnsi" w:cstheme="minorHAnsi"/>
        </w:rPr>
        <w:t xml:space="preserve">at </w:t>
      </w:r>
      <w:r w:rsidR="00892E0D">
        <w:rPr>
          <w:rFonts w:asciiTheme="minorHAnsi" w:hAnsiTheme="minorHAnsi" w:cstheme="minorHAnsi"/>
        </w:rPr>
        <w:t>4:46</w:t>
      </w:r>
      <w:r w:rsidRPr="008075AD">
        <w:rPr>
          <w:rFonts w:asciiTheme="minorHAnsi" w:hAnsiTheme="minorHAnsi" w:cstheme="minorHAnsi"/>
        </w:rPr>
        <w:t xml:space="preserve"> PM </w:t>
      </w:r>
      <w:r>
        <w:rPr>
          <w:rFonts w:asciiTheme="minorHAnsi" w:hAnsiTheme="minorHAnsi" w:cstheme="minorHAnsi"/>
        </w:rPr>
        <w:t>M</w:t>
      </w:r>
      <w:r w:rsidRPr="008075AD">
        <w:rPr>
          <w:rFonts w:asciiTheme="minorHAnsi" w:hAnsiTheme="minorHAnsi" w:cstheme="minorHAnsi"/>
        </w:rPr>
        <w:t>T</w:t>
      </w:r>
      <w:r w:rsidRPr="007015E1">
        <w:rPr>
          <w:rFonts w:asciiTheme="minorHAnsi" w:hAnsiTheme="minorHAnsi" w:cstheme="minorHAnsi"/>
        </w:rPr>
        <w:t>.</w:t>
      </w:r>
      <w:r>
        <w:rPr>
          <w:rFonts w:asciiTheme="minorHAnsi" w:hAnsiTheme="minorHAnsi" w:cstheme="minorHAnsi"/>
          <w:i/>
          <w:iCs/>
        </w:rPr>
        <w:br w:type="page"/>
      </w:r>
    </w:p>
    <w:p w14:paraId="4FB00B9F" w14:textId="77777777" w:rsidR="009E4363" w:rsidRPr="00D32290" w:rsidRDefault="009E4363" w:rsidP="009E4363">
      <w:pPr>
        <w:rPr>
          <w:rFonts w:asciiTheme="minorHAnsi" w:eastAsia="Calibri" w:hAnsiTheme="minorHAnsi" w:cstheme="minorHAnsi"/>
          <w:b/>
          <w:bCs/>
          <w:color w:val="0070C0"/>
        </w:rPr>
      </w:pPr>
      <w:r w:rsidRPr="00D32290">
        <w:rPr>
          <w:rFonts w:asciiTheme="minorHAnsi" w:eastAsia="Calibri" w:hAnsiTheme="minorHAnsi" w:cstheme="minorHAnsi"/>
          <w:b/>
          <w:bCs/>
          <w:color w:val="0070C0"/>
        </w:rPr>
        <w:t>PLATTE RIVER RECOVERY IMPLEMENTATION PROGRAM (PRRIP -or- Program)</w:t>
      </w:r>
    </w:p>
    <w:p w14:paraId="2FBAB54B" w14:textId="77777777" w:rsidR="009E4363" w:rsidRPr="00220CBE" w:rsidRDefault="009E4363" w:rsidP="009E4363">
      <w:pPr>
        <w:rPr>
          <w:rFonts w:asciiTheme="minorHAnsi" w:eastAsia="Calibri" w:hAnsiTheme="minorHAnsi" w:cstheme="minorHAnsi"/>
          <w:b/>
          <w:bCs/>
        </w:rPr>
      </w:pPr>
      <w:r w:rsidRPr="00220CBE">
        <w:rPr>
          <w:rFonts w:asciiTheme="minorHAnsi" w:eastAsia="Calibri" w:hAnsiTheme="minorHAnsi" w:cstheme="minorHAnsi"/>
          <w:b/>
          <w:bCs/>
        </w:rPr>
        <w:t>Technical Advisory Committee (TAC) Virtual Meeting</w:t>
      </w:r>
    </w:p>
    <w:p w14:paraId="28C9D29E" w14:textId="77777777" w:rsidR="009E4363" w:rsidRDefault="009E4363" w:rsidP="009E4363">
      <w:pPr>
        <w:rPr>
          <w:rFonts w:asciiTheme="minorHAnsi" w:eastAsia="Calibri" w:hAnsiTheme="minorHAnsi" w:cstheme="minorHAnsi"/>
          <w:i/>
          <w:iCs/>
        </w:rPr>
      </w:pPr>
      <w:r w:rsidRPr="00220CBE">
        <w:rPr>
          <w:rFonts w:asciiTheme="minorHAnsi" w:eastAsia="Calibri" w:hAnsiTheme="minorHAnsi" w:cstheme="minorHAnsi"/>
          <w:i/>
          <w:iCs/>
        </w:rPr>
        <w:t xml:space="preserve">Meeting held </w:t>
      </w:r>
      <w:r>
        <w:rPr>
          <w:rFonts w:asciiTheme="minorHAnsi" w:eastAsia="Calibri" w:hAnsiTheme="minorHAnsi" w:cstheme="minorHAnsi"/>
          <w:i/>
          <w:iCs/>
        </w:rPr>
        <w:t>in person at Denver Airport Marriott</w:t>
      </w:r>
    </w:p>
    <w:p w14:paraId="61A1BF1A" w14:textId="77777777" w:rsidR="009E4363" w:rsidRPr="00220CBE" w:rsidRDefault="009E4363" w:rsidP="009E4363">
      <w:pPr>
        <w:rPr>
          <w:rFonts w:asciiTheme="minorHAnsi" w:eastAsia="Calibri" w:hAnsiTheme="minorHAnsi" w:cstheme="minorHAnsi"/>
          <w:i/>
          <w:iCs/>
        </w:rPr>
      </w:pPr>
      <w:r>
        <w:rPr>
          <w:rFonts w:asciiTheme="minorHAnsi" w:eastAsia="Calibri" w:hAnsiTheme="minorHAnsi" w:cstheme="minorHAnsi"/>
          <w:i/>
          <w:iCs/>
        </w:rPr>
        <w:t>Gateway Park, 16455 E 40</w:t>
      </w:r>
      <w:r w:rsidRPr="001005A0">
        <w:rPr>
          <w:rFonts w:asciiTheme="minorHAnsi" w:eastAsia="Calibri" w:hAnsiTheme="minorHAnsi" w:cstheme="minorHAnsi"/>
          <w:i/>
          <w:iCs/>
          <w:vertAlign w:val="superscript"/>
        </w:rPr>
        <w:t>th</w:t>
      </w:r>
      <w:r>
        <w:rPr>
          <w:rFonts w:asciiTheme="minorHAnsi" w:eastAsia="Calibri" w:hAnsiTheme="minorHAnsi" w:cstheme="minorHAnsi"/>
          <w:i/>
          <w:iCs/>
        </w:rPr>
        <w:t xml:space="preserve"> Circle, Aurora, CO 80011</w:t>
      </w:r>
    </w:p>
    <w:p w14:paraId="152D4222" w14:textId="2AC29A77" w:rsidR="009E4363" w:rsidRDefault="009E4363" w:rsidP="009E4363">
      <w:pPr>
        <w:rPr>
          <w:rFonts w:asciiTheme="minorHAnsi" w:eastAsia="Calibri" w:hAnsiTheme="minorHAnsi" w:cstheme="minorHAnsi"/>
        </w:rPr>
      </w:pPr>
      <w:hyperlink r:id="rId30" w:history="1">
        <w:r w:rsidRPr="00EE7E78">
          <w:rPr>
            <w:rStyle w:val="Hyperlink"/>
            <w:rFonts w:asciiTheme="minorHAnsi" w:eastAsia="Calibri" w:hAnsiTheme="minorHAnsi" w:cstheme="minorHAnsi"/>
            <w:b/>
            <w:bCs/>
          </w:rPr>
          <w:t xml:space="preserve">Day #2: </w:t>
        </w:r>
        <w:r w:rsidRPr="00EE7E78">
          <w:rPr>
            <w:rStyle w:val="Hyperlink"/>
            <w:rFonts w:asciiTheme="minorHAnsi" w:eastAsia="Calibri" w:hAnsiTheme="minorHAnsi" w:cstheme="minorHAnsi"/>
          </w:rPr>
          <w:t>Wednesday, July 23, 2025; 8:00 AM – 11:30 AM MT</w:t>
        </w:r>
      </w:hyperlink>
    </w:p>
    <w:p w14:paraId="044EC53B" w14:textId="77777777" w:rsidR="009E4363" w:rsidRDefault="009E4363" w:rsidP="009E4363">
      <w:pPr>
        <w:rPr>
          <w:rFonts w:asciiTheme="minorHAnsi" w:eastAsia="Calibri" w:hAnsiTheme="minorHAnsi" w:cstheme="minorHAnsi"/>
        </w:rPr>
      </w:pPr>
    </w:p>
    <w:p w14:paraId="5CF128B8" w14:textId="77777777" w:rsidR="009E4363" w:rsidRPr="00763C25" w:rsidRDefault="009E4363" w:rsidP="009E4363">
      <w:pPr>
        <w:pStyle w:val="NoSpacing"/>
        <w:rPr>
          <w:rFonts w:asciiTheme="minorHAnsi" w:hAnsiTheme="minorHAnsi" w:cstheme="minorHAnsi"/>
          <w:b/>
          <w:bCs/>
          <w:color w:val="0070C0"/>
        </w:rPr>
      </w:pPr>
      <w:r w:rsidRPr="00763C25">
        <w:rPr>
          <w:rFonts w:asciiTheme="minorHAnsi" w:hAnsiTheme="minorHAnsi" w:cstheme="minorHAnsi"/>
          <w:b/>
          <w:bCs/>
          <w:color w:val="0070C0"/>
        </w:rPr>
        <w:t>Technical Advisory Committee (TAC)</w:t>
      </w:r>
    </w:p>
    <w:p w14:paraId="2AB41534" w14:textId="77777777" w:rsidR="009E4363" w:rsidRPr="00763C25" w:rsidRDefault="009E4363" w:rsidP="009E4363">
      <w:pPr>
        <w:jc w:val="both"/>
        <w:rPr>
          <w:rFonts w:asciiTheme="minorHAnsi" w:eastAsia="Times New Roman" w:hAnsiTheme="minorHAnsi" w:cstheme="minorHAnsi"/>
          <w:bCs/>
        </w:rPr>
      </w:pPr>
      <w:r w:rsidRPr="00763C25">
        <w:rPr>
          <w:rFonts w:asciiTheme="minorHAnsi" w:eastAsia="Times New Roman" w:hAnsiTheme="minorHAnsi" w:cstheme="minorHAnsi"/>
          <w:b/>
          <w:bCs/>
        </w:rPr>
        <w:t>State of Wyoming</w:t>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t>Bureau of Reclamation (Reclamation)</w:t>
      </w:r>
    </w:p>
    <w:p w14:paraId="599E371E" w14:textId="59D4FA42" w:rsidR="009E4363" w:rsidRPr="00763C25" w:rsidRDefault="00F4258D" w:rsidP="009E4363">
      <w:pPr>
        <w:jc w:val="both"/>
        <w:rPr>
          <w:rFonts w:asciiTheme="minorHAnsi" w:eastAsia="Times New Roman" w:hAnsiTheme="minorHAnsi" w:cstheme="minorHAnsi"/>
        </w:rPr>
      </w:pPr>
      <w:r w:rsidRPr="00763C25">
        <w:rPr>
          <w:rFonts w:asciiTheme="minorHAnsi" w:eastAsia="Times New Roman" w:hAnsiTheme="minorHAnsi" w:cstheme="minorHAnsi"/>
        </w:rPr>
        <w:t>Barry Lawrence – Member</w:t>
      </w:r>
      <w:r w:rsidRPr="00763C25">
        <w:rPr>
          <w:rFonts w:asciiTheme="minorHAnsi" w:eastAsia="Times New Roman" w:hAnsiTheme="minorHAnsi" w:cstheme="minorHAnsi"/>
        </w:rPr>
        <w:tab/>
        <w:t xml:space="preserve"> </w:t>
      </w:r>
      <w:r w:rsidR="009E4363" w:rsidRPr="00763C25">
        <w:rPr>
          <w:rFonts w:asciiTheme="minorHAnsi" w:eastAsia="Times New Roman" w:hAnsiTheme="minorHAnsi" w:cstheme="minorHAnsi"/>
        </w:rPr>
        <w:tab/>
      </w:r>
      <w:r w:rsidR="009E4363" w:rsidRPr="00763C25">
        <w:rPr>
          <w:rFonts w:asciiTheme="minorHAnsi" w:eastAsia="Times New Roman" w:hAnsiTheme="minorHAnsi" w:cstheme="minorHAnsi"/>
        </w:rPr>
        <w:tab/>
      </w:r>
      <w:r w:rsidR="009E4363" w:rsidRPr="00763C25">
        <w:rPr>
          <w:rFonts w:asciiTheme="minorHAnsi" w:eastAsia="Times New Roman" w:hAnsiTheme="minorHAnsi" w:cstheme="minorHAnsi"/>
        </w:rPr>
        <w:tab/>
        <w:t>Brock Merrill – Member</w:t>
      </w:r>
      <w:r w:rsidR="009E4363" w:rsidRPr="00763C25">
        <w:rPr>
          <w:rFonts w:asciiTheme="minorHAnsi" w:eastAsia="Times New Roman" w:hAnsiTheme="minorHAnsi" w:cstheme="minorHAnsi"/>
        </w:rPr>
        <w:tab/>
      </w:r>
      <w:r w:rsidR="009E4363" w:rsidRPr="00763C25">
        <w:rPr>
          <w:rFonts w:asciiTheme="minorHAnsi" w:eastAsia="Times New Roman" w:hAnsiTheme="minorHAnsi" w:cstheme="minorHAnsi"/>
        </w:rPr>
        <w:tab/>
      </w:r>
    </w:p>
    <w:p w14:paraId="25B561D3" w14:textId="77777777" w:rsidR="009E4363" w:rsidRPr="00763C25"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bCs/>
        </w:rPr>
        <w:t>Michelle Hubbard  – Al</w:t>
      </w:r>
      <w:r w:rsidRPr="00763C25">
        <w:rPr>
          <w:rFonts w:asciiTheme="minorHAnsi" w:eastAsia="Times New Roman" w:hAnsiTheme="minorHAnsi" w:cstheme="minorHAnsi"/>
        </w:rPr>
        <w:t>ternate</w:t>
      </w:r>
    </w:p>
    <w:p w14:paraId="3A76B305" w14:textId="77777777" w:rsidR="009E4363" w:rsidRPr="00763C25"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rPr>
        <w:t xml:space="preserve">Cheyenne Love </w:t>
      </w:r>
      <w:r w:rsidRPr="00763C25">
        <w:rPr>
          <w:rFonts w:asciiTheme="minorHAnsi" w:eastAsia="Times New Roman" w:hAnsiTheme="minorHAnsi" w:cstheme="minorHAnsi"/>
          <w:bCs/>
        </w:rPr>
        <w:t>– Al</w:t>
      </w:r>
      <w:r w:rsidRPr="00763C25">
        <w:rPr>
          <w:rFonts w:asciiTheme="minorHAnsi" w:eastAsia="Times New Roman" w:hAnsiTheme="minorHAnsi" w:cstheme="minorHAnsi"/>
        </w:rPr>
        <w:t>ternate</w:t>
      </w:r>
    </w:p>
    <w:p w14:paraId="76BE98B6" w14:textId="170E069C" w:rsidR="009E4363" w:rsidRPr="00763C25" w:rsidRDefault="00F4258D" w:rsidP="009E4363">
      <w:pPr>
        <w:jc w:val="both"/>
        <w:rPr>
          <w:rFonts w:asciiTheme="minorHAnsi" w:eastAsia="Times New Roman" w:hAnsiTheme="minorHAnsi" w:cstheme="minorHAnsi"/>
          <w:b/>
        </w:rPr>
      </w:pPr>
      <w:r w:rsidRPr="00763C25">
        <w:rPr>
          <w:rFonts w:asciiTheme="minorHAnsi" w:eastAsia="Times New Roman" w:hAnsiTheme="minorHAnsi" w:cstheme="minorHAnsi"/>
        </w:rPr>
        <w:t xml:space="preserve">Jeremy Manley </w:t>
      </w:r>
      <w:r w:rsidRPr="00763C25">
        <w:rPr>
          <w:rFonts w:asciiTheme="minorHAnsi" w:eastAsia="Times New Roman" w:hAnsiTheme="minorHAnsi" w:cstheme="minorHAnsi"/>
          <w:bCs/>
        </w:rPr>
        <w:t>– Al</w:t>
      </w:r>
      <w:r w:rsidRPr="00763C25">
        <w:rPr>
          <w:rFonts w:asciiTheme="minorHAnsi" w:eastAsia="Times New Roman" w:hAnsiTheme="minorHAnsi" w:cstheme="minorHAnsi"/>
        </w:rPr>
        <w:t>ternate</w:t>
      </w:r>
    </w:p>
    <w:p w14:paraId="52B524B9" w14:textId="77777777" w:rsidR="00F4258D" w:rsidRDefault="00F4258D" w:rsidP="009E4363">
      <w:pPr>
        <w:jc w:val="both"/>
        <w:rPr>
          <w:rFonts w:asciiTheme="minorHAnsi" w:eastAsia="Times New Roman" w:hAnsiTheme="minorHAnsi" w:cstheme="minorHAnsi"/>
          <w:b/>
          <w:highlight w:val="yellow"/>
        </w:rPr>
      </w:pPr>
    </w:p>
    <w:p w14:paraId="08F56C6A" w14:textId="36F43C2C" w:rsidR="009E4363" w:rsidRPr="00763C25"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b/>
        </w:rPr>
        <w:t>State of Colorado</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b/>
        </w:rPr>
        <w:t>U.S. Fish and Wildlife Service (Service)</w:t>
      </w:r>
    </w:p>
    <w:p w14:paraId="4A4CE05F" w14:textId="77777777" w:rsidR="009E4363" w:rsidRPr="00F4258D"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rPr>
        <w:t>Kara Scheel – Member</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Matt Rabbe – Member</w:t>
      </w:r>
    </w:p>
    <w:p w14:paraId="02486964" w14:textId="77777777" w:rsidR="009E4363" w:rsidRPr="00EE7E78" w:rsidRDefault="009E4363" w:rsidP="009E4363">
      <w:pPr>
        <w:jc w:val="both"/>
        <w:rPr>
          <w:rFonts w:asciiTheme="minorHAnsi" w:eastAsia="Times New Roman" w:hAnsiTheme="minorHAnsi" w:cstheme="minorHAnsi"/>
          <w:highlight w:val="yellow"/>
        </w:rPr>
      </w:pPr>
    </w:p>
    <w:p w14:paraId="2EFFE2BE" w14:textId="77777777" w:rsidR="009E4363" w:rsidRPr="00763C25"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b/>
          <w:bCs/>
        </w:rPr>
        <w:t>State of Nebraska</w:t>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t>Environmental Entities</w:t>
      </w:r>
    </w:p>
    <w:p w14:paraId="29AA5C75" w14:textId="77777777" w:rsidR="009E4363" w:rsidRPr="00763C25" w:rsidRDefault="009E4363" w:rsidP="009E4363">
      <w:pPr>
        <w:jc w:val="both"/>
        <w:rPr>
          <w:rFonts w:asciiTheme="minorHAnsi" w:eastAsia="Times New Roman" w:hAnsiTheme="minorHAnsi" w:cstheme="minorHAnsi"/>
          <w:bCs/>
        </w:rPr>
      </w:pPr>
      <w:r w:rsidRPr="00763C25">
        <w:rPr>
          <w:rFonts w:asciiTheme="minorHAnsi" w:eastAsia="Times New Roman" w:hAnsiTheme="minorHAnsi" w:cstheme="minorHAnsi"/>
          <w:bCs/>
        </w:rPr>
        <w:t>Caitlin Kingsley</w:t>
      </w:r>
      <w:r w:rsidRPr="00763C25">
        <w:rPr>
          <w:rFonts w:asciiTheme="minorHAnsi" w:eastAsia="Times New Roman" w:hAnsiTheme="minorHAnsi" w:cstheme="minorHAnsi"/>
        </w:rPr>
        <w:t xml:space="preserve"> – </w:t>
      </w:r>
      <w:r w:rsidRPr="00763C25">
        <w:rPr>
          <w:rFonts w:asciiTheme="minorHAnsi" w:eastAsia="Times New Roman" w:hAnsiTheme="minorHAnsi" w:cstheme="minorHAnsi"/>
          <w:bCs/>
        </w:rPr>
        <w:t>Member</w:t>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t>Rich Walters – Member</w:t>
      </w:r>
    </w:p>
    <w:p w14:paraId="07A9BF49" w14:textId="77777777" w:rsidR="009E4363" w:rsidRPr="004A6CBC"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4A6CBC">
        <w:rPr>
          <w:rFonts w:asciiTheme="minorHAnsi" w:eastAsia="Times New Roman" w:hAnsiTheme="minorHAnsi" w:cstheme="minorHAnsi"/>
        </w:rPr>
        <w:t>Amanda Hegg – Member</w:t>
      </w:r>
    </w:p>
    <w:p w14:paraId="5B57F225" w14:textId="330C6D9C" w:rsidR="00F4258D" w:rsidRPr="004A6CBC" w:rsidRDefault="009E4363" w:rsidP="009E4363">
      <w:pPr>
        <w:jc w:val="both"/>
        <w:rPr>
          <w:rFonts w:asciiTheme="minorHAnsi" w:eastAsia="Times New Roman" w:hAnsiTheme="minorHAnsi" w:cstheme="minorHAnsi"/>
          <w:bCs/>
        </w:rPr>
      </w:pPr>
      <w:r w:rsidRPr="004A6CBC">
        <w:rPr>
          <w:rFonts w:asciiTheme="minorHAnsi" w:eastAsia="Times New Roman" w:hAnsiTheme="minorHAnsi" w:cstheme="minorHAnsi"/>
          <w:bCs/>
        </w:rPr>
        <w:tab/>
      </w:r>
      <w:r w:rsidRPr="004A6CBC">
        <w:rPr>
          <w:rFonts w:asciiTheme="minorHAnsi" w:eastAsia="Times New Roman" w:hAnsiTheme="minorHAnsi" w:cstheme="minorHAnsi"/>
          <w:bCs/>
        </w:rPr>
        <w:tab/>
      </w:r>
      <w:r w:rsidRPr="004A6CBC">
        <w:rPr>
          <w:rFonts w:asciiTheme="minorHAnsi" w:eastAsia="Times New Roman" w:hAnsiTheme="minorHAnsi" w:cstheme="minorHAnsi"/>
          <w:bCs/>
        </w:rPr>
        <w:tab/>
      </w:r>
      <w:r w:rsidRPr="004A6CBC">
        <w:rPr>
          <w:rFonts w:asciiTheme="minorHAnsi" w:eastAsia="Times New Roman" w:hAnsiTheme="minorHAnsi" w:cstheme="minorHAnsi"/>
          <w:bCs/>
        </w:rPr>
        <w:tab/>
      </w:r>
      <w:r w:rsidRPr="004A6CBC">
        <w:rPr>
          <w:rFonts w:asciiTheme="minorHAnsi" w:eastAsia="Times New Roman" w:hAnsiTheme="minorHAnsi" w:cstheme="minorHAnsi"/>
          <w:bCs/>
        </w:rPr>
        <w:tab/>
      </w:r>
      <w:r w:rsidRPr="004A6CBC">
        <w:rPr>
          <w:rFonts w:asciiTheme="minorHAnsi" w:eastAsia="Times New Roman" w:hAnsiTheme="minorHAnsi" w:cstheme="minorHAnsi"/>
          <w:bCs/>
        </w:rPr>
        <w:tab/>
      </w:r>
      <w:r w:rsidRPr="004A6CBC">
        <w:rPr>
          <w:rFonts w:asciiTheme="minorHAnsi" w:eastAsia="Times New Roman" w:hAnsiTheme="minorHAnsi" w:cstheme="minorHAnsi"/>
          <w:bCs/>
        </w:rPr>
        <w:tab/>
      </w:r>
      <w:r w:rsidR="00F4258D" w:rsidRPr="004A6CBC">
        <w:rPr>
          <w:rFonts w:asciiTheme="minorHAnsi" w:eastAsia="Times New Roman" w:hAnsiTheme="minorHAnsi" w:cstheme="minorHAnsi"/>
          <w:bCs/>
        </w:rPr>
        <w:t>Bethany Ostrom – Alternate</w:t>
      </w:r>
    </w:p>
    <w:p w14:paraId="161C11A3" w14:textId="7F257720" w:rsidR="009E4363" w:rsidRPr="004A6CBC" w:rsidRDefault="009E4363" w:rsidP="00F4258D">
      <w:pPr>
        <w:ind w:left="4320" w:firstLine="720"/>
        <w:jc w:val="both"/>
        <w:rPr>
          <w:rFonts w:asciiTheme="minorHAnsi" w:eastAsia="Times New Roman" w:hAnsiTheme="minorHAnsi" w:cstheme="minorHAnsi"/>
          <w:bCs/>
        </w:rPr>
      </w:pPr>
      <w:r w:rsidRPr="004A6CBC">
        <w:rPr>
          <w:rFonts w:asciiTheme="minorHAnsi" w:eastAsia="Times New Roman" w:hAnsiTheme="minorHAnsi" w:cstheme="minorHAnsi"/>
          <w:bCs/>
        </w:rPr>
        <w:t>Melissa Mosier – Alternate</w:t>
      </w:r>
    </w:p>
    <w:p w14:paraId="4DDD63F2" w14:textId="77777777" w:rsidR="009E4363" w:rsidRPr="004A6CBC" w:rsidRDefault="009E4363" w:rsidP="009E4363">
      <w:pPr>
        <w:jc w:val="both"/>
        <w:rPr>
          <w:rFonts w:asciiTheme="minorHAnsi" w:eastAsia="Times New Roman" w:hAnsiTheme="minorHAnsi" w:cstheme="minorHAnsi"/>
          <w:bCs/>
          <w:highlight w:val="yellow"/>
        </w:rPr>
      </w:pPr>
    </w:p>
    <w:p w14:paraId="41500A90" w14:textId="77777777" w:rsidR="009E4363" w:rsidRPr="00763C25" w:rsidRDefault="009E4363" w:rsidP="009E4363">
      <w:pPr>
        <w:jc w:val="both"/>
        <w:rPr>
          <w:rFonts w:asciiTheme="minorHAnsi" w:eastAsia="Times New Roman" w:hAnsiTheme="minorHAnsi" w:cstheme="minorHAnsi"/>
          <w:bCs/>
        </w:rPr>
      </w:pPr>
      <w:r w:rsidRPr="00763C25">
        <w:rPr>
          <w:rFonts w:asciiTheme="minorHAnsi" w:eastAsia="Times New Roman" w:hAnsiTheme="minorHAnsi" w:cstheme="minorHAnsi"/>
          <w:b/>
          <w:bCs/>
        </w:rPr>
        <w:t>Upper Platte Water Users</w:t>
      </w:r>
      <w:r w:rsidRPr="00763C25">
        <w:rPr>
          <w:rFonts w:asciiTheme="minorHAnsi" w:eastAsia="Times New Roman" w:hAnsiTheme="minorHAnsi" w:cstheme="minorHAnsi"/>
          <w:bCs/>
        </w:rPr>
        <w:t xml:space="preserve"> </w:t>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
          <w:bCs/>
        </w:rPr>
        <w:t>Colorado Water Users</w:t>
      </w:r>
    </w:p>
    <w:p w14:paraId="36B21360" w14:textId="15396654" w:rsidR="009E4363" w:rsidRPr="00763C25" w:rsidRDefault="009E4363" w:rsidP="009E4363">
      <w:pPr>
        <w:jc w:val="both"/>
        <w:rPr>
          <w:rFonts w:asciiTheme="minorHAnsi" w:eastAsia="Times New Roman" w:hAnsiTheme="minorHAnsi" w:cstheme="minorHAnsi"/>
          <w:bCs/>
        </w:rPr>
      </w:pPr>
      <w:r w:rsidRPr="00763C25">
        <w:rPr>
          <w:rFonts w:asciiTheme="minorHAnsi" w:eastAsia="Times New Roman" w:hAnsiTheme="minorHAnsi" w:cstheme="minorHAnsi"/>
          <w:bCs/>
        </w:rPr>
        <w:t>n/a</w:t>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r w:rsidRPr="00763C25">
        <w:rPr>
          <w:rFonts w:asciiTheme="minorHAnsi" w:eastAsia="Times New Roman" w:hAnsiTheme="minorHAnsi" w:cstheme="minorHAnsi"/>
          <w:bCs/>
        </w:rPr>
        <w:tab/>
      </w:r>
    </w:p>
    <w:p w14:paraId="689E1447" w14:textId="77777777" w:rsidR="009E4363" w:rsidRPr="00EE7E78" w:rsidRDefault="009E4363" w:rsidP="009E4363">
      <w:pPr>
        <w:jc w:val="both"/>
        <w:rPr>
          <w:rFonts w:asciiTheme="minorHAnsi" w:eastAsia="Times New Roman" w:hAnsiTheme="minorHAnsi" w:cstheme="minorHAnsi"/>
          <w:b/>
          <w:bCs/>
          <w:highlight w:val="yellow"/>
        </w:rPr>
      </w:pPr>
    </w:p>
    <w:p w14:paraId="137CCFCC" w14:textId="77777777" w:rsidR="009E4363" w:rsidRPr="00763C25" w:rsidRDefault="009E4363" w:rsidP="009E4363">
      <w:pPr>
        <w:jc w:val="both"/>
        <w:rPr>
          <w:rFonts w:asciiTheme="minorHAnsi" w:eastAsia="Times New Roman" w:hAnsiTheme="minorHAnsi" w:cstheme="minorHAnsi"/>
          <w:b/>
          <w:bCs/>
        </w:rPr>
      </w:pPr>
      <w:r w:rsidRPr="00763C25">
        <w:rPr>
          <w:rFonts w:asciiTheme="minorHAnsi" w:eastAsia="Times New Roman" w:hAnsiTheme="minorHAnsi" w:cstheme="minorHAnsi"/>
          <w:b/>
          <w:bCs/>
        </w:rPr>
        <w:t>Downstream Water Users</w:t>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r w:rsidRPr="00763C25">
        <w:rPr>
          <w:rFonts w:asciiTheme="minorHAnsi" w:eastAsia="Times New Roman" w:hAnsiTheme="minorHAnsi" w:cstheme="minorHAnsi"/>
          <w:b/>
          <w:bCs/>
        </w:rPr>
        <w:tab/>
      </w:r>
    </w:p>
    <w:p w14:paraId="363C7D15" w14:textId="77777777" w:rsidR="009E4363" w:rsidRPr="00763C25" w:rsidRDefault="009E4363" w:rsidP="009E4363">
      <w:pPr>
        <w:ind w:left="5040" w:hanging="5040"/>
        <w:jc w:val="both"/>
        <w:rPr>
          <w:rFonts w:asciiTheme="minorHAnsi" w:eastAsia="Times New Roman" w:hAnsiTheme="minorHAnsi" w:cstheme="minorHAnsi"/>
        </w:rPr>
      </w:pPr>
      <w:r w:rsidRPr="00763C25">
        <w:rPr>
          <w:rFonts w:asciiTheme="minorHAnsi" w:eastAsia="Times New Roman" w:hAnsiTheme="minorHAnsi" w:cstheme="minorHAnsi"/>
        </w:rPr>
        <w:t>Jim Jenniges – Member</w:t>
      </w:r>
      <w:r w:rsidRPr="00763C25">
        <w:rPr>
          <w:rFonts w:asciiTheme="minorHAnsi" w:eastAsia="Times New Roman" w:hAnsiTheme="minorHAnsi" w:cstheme="minorHAnsi"/>
        </w:rPr>
        <w:tab/>
      </w:r>
    </w:p>
    <w:p w14:paraId="49975C67" w14:textId="77777777" w:rsidR="009E4363" w:rsidRPr="00763C25" w:rsidRDefault="009E4363" w:rsidP="009E4363">
      <w:pPr>
        <w:ind w:left="5040" w:hanging="5040"/>
        <w:jc w:val="both"/>
        <w:rPr>
          <w:rFonts w:asciiTheme="minorHAnsi" w:eastAsia="Times New Roman" w:hAnsiTheme="minorHAnsi" w:cstheme="minorHAnsi"/>
        </w:rPr>
      </w:pPr>
      <w:r w:rsidRPr="00763C25">
        <w:rPr>
          <w:rFonts w:asciiTheme="minorHAnsi" w:eastAsia="Times New Roman" w:hAnsiTheme="minorHAnsi" w:cstheme="minorHAnsi"/>
        </w:rPr>
        <w:t>Brandi Flyr – Member</w:t>
      </w:r>
      <w:r w:rsidRPr="00763C25">
        <w:rPr>
          <w:rFonts w:asciiTheme="minorHAnsi" w:eastAsia="Times New Roman" w:hAnsiTheme="minorHAnsi" w:cstheme="minorHAnsi"/>
        </w:rPr>
        <w:tab/>
      </w:r>
    </w:p>
    <w:p w14:paraId="4EC0CA16" w14:textId="77777777" w:rsidR="009E4363" w:rsidRPr="00763C25"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rPr>
        <w:t>Dave Zorn – Member</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p>
    <w:p w14:paraId="551592B2" w14:textId="77777777" w:rsidR="009E4363" w:rsidRPr="00763C25"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 xml:space="preserve"> </w:t>
      </w:r>
    </w:p>
    <w:p w14:paraId="37A9954D" w14:textId="77777777" w:rsidR="009E4363" w:rsidRPr="00763C25" w:rsidRDefault="009E4363" w:rsidP="009E4363">
      <w:pPr>
        <w:jc w:val="both"/>
        <w:rPr>
          <w:rFonts w:asciiTheme="minorHAnsi" w:eastAsia="Times New Roman" w:hAnsiTheme="minorHAnsi" w:cstheme="minorHAnsi"/>
          <w:b/>
          <w:bCs/>
        </w:rPr>
      </w:pPr>
      <w:r w:rsidRPr="00763C25">
        <w:rPr>
          <w:rFonts w:asciiTheme="minorHAnsi" w:eastAsia="Times New Roman" w:hAnsiTheme="minorHAnsi" w:cstheme="minorHAnsi"/>
          <w:b/>
          <w:bCs/>
          <w:color w:val="0070C0"/>
        </w:rPr>
        <w:t>Executive Director’s Office (EDO)</w:t>
      </w:r>
      <w:r w:rsidRPr="00763C25">
        <w:rPr>
          <w:rFonts w:asciiTheme="minorHAnsi" w:eastAsia="Times New Roman" w:hAnsiTheme="minorHAnsi" w:cstheme="minorHAnsi"/>
          <w:b/>
          <w:bCs/>
          <w:color w:val="0070C0"/>
        </w:rPr>
        <w:tab/>
      </w:r>
      <w:r w:rsidRPr="00763C25">
        <w:rPr>
          <w:rFonts w:asciiTheme="minorHAnsi" w:eastAsia="Times New Roman" w:hAnsiTheme="minorHAnsi" w:cstheme="minorHAnsi"/>
          <w:b/>
          <w:bCs/>
          <w:color w:val="0070C0"/>
        </w:rPr>
        <w:tab/>
      </w:r>
      <w:r w:rsidRPr="00763C25">
        <w:rPr>
          <w:rFonts w:asciiTheme="minorHAnsi" w:eastAsia="Times New Roman" w:hAnsiTheme="minorHAnsi" w:cstheme="minorHAnsi"/>
          <w:b/>
          <w:bCs/>
          <w:color w:val="0070C0"/>
        </w:rPr>
        <w:tab/>
        <w:t>Other Participants</w:t>
      </w:r>
    </w:p>
    <w:p w14:paraId="7FD16E41" w14:textId="77777777" w:rsidR="009E4363" w:rsidRPr="00763C25"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rPr>
        <w:t>Jason Farnsworth, ED</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Abe Kanz – Crane Trust</w:t>
      </w:r>
      <w:r w:rsidRPr="00763C25">
        <w:rPr>
          <w:rFonts w:asciiTheme="minorHAnsi" w:eastAsia="Times New Roman" w:hAnsiTheme="minorHAnsi" w:cstheme="minorHAnsi"/>
        </w:rPr>
        <w:tab/>
      </w:r>
    </w:p>
    <w:p w14:paraId="207FB82A" w14:textId="57AEB7DF" w:rsidR="009E4363" w:rsidRPr="00763C25"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rPr>
        <w:t>Chad Smith</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00763C25" w:rsidRPr="00763C25">
        <w:rPr>
          <w:rFonts w:asciiTheme="minorHAnsi" w:eastAsia="Times New Roman" w:hAnsiTheme="minorHAnsi" w:cstheme="minorHAnsi"/>
        </w:rPr>
        <w:t>Terence Stroh – USBR</w:t>
      </w:r>
    </w:p>
    <w:p w14:paraId="5EC8E32C" w14:textId="2FAE6837" w:rsidR="009E4363" w:rsidRPr="00763C25"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rPr>
        <w:t>Malinda Henry</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 xml:space="preserve">Mike Archer </w:t>
      </w:r>
      <w:r w:rsidR="00F4258D" w:rsidRPr="00763C25">
        <w:rPr>
          <w:rFonts w:asciiTheme="minorHAnsi" w:eastAsia="Times New Roman" w:hAnsiTheme="minorHAnsi" w:cstheme="minorHAnsi"/>
        </w:rPr>
        <w:t>–</w:t>
      </w:r>
      <w:r w:rsidRPr="00763C25">
        <w:rPr>
          <w:rFonts w:asciiTheme="minorHAnsi" w:eastAsia="Times New Roman" w:hAnsiTheme="minorHAnsi" w:cstheme="minorHAnsi"/>
        </w:rPr>
        <w:t xml:space="preserve"> NGPC</w:t>
      </w:r>
    </w:p>
    <w:p w14:paraId="5BBFE680" w14:textId="77777777" w:rsidR="009E4363" w:rsidRPr="00763C25"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rPr>
        <w:t>Tim Tunnell</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Jack Mensinger – NE DNR</w:t>
      </w:r>
      <w:r w:rsidRPr="00763C25">
        <w:rPr>
          <w:rFonts w:asciiTheme="minorHAnsi" w:eastAsia="Times New Roman" w:hAnsiTheme="minorHAnsi" w:cstheme="minorHAnsi"/>
        </w:rPr>
        <w:tab/>
      </w:r>
      <w:r w:rsidRPr="00763C25">
        <w:rPr>
          <w:rFonts w:asciiTheme="minorHAnsi" w:eastAsia="Times New Roman" w:hAnsiTheme="minorHAnsi" w:cstheme="minorHAnsi"/>
        </w:rPr>
        <w:tab/>
      </w:r>
    </w:p>
    <w:p w14:paraId="6BFA9C55" w14:textId="77777777" w:rsidR="009E4363" w:rsidRPr="00763C25"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rPr>
        <w:t>Seth Turner</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 xml:space="preserve">Shuhai Zheng – NE DNR </w:t>
      </w:r>
      <w:r w:rsidRPr="00763C25">
        <w:rPr>
          <w:rFonts w:asciiTheme="minorHAnsi" w:eastAsia="Times New Roman" w:hAnsiTheme="minorHAnsi" w:cstheme="minorHAnsi"/>
        </w:rPr>
        <w:tab/>
      </w:r>
    </w:p>
    <w:p w14:paraId="084C4EEF" w14:textId="77777777" w:rsidR="009E4363" w:rsidRPr="00763C25"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rPr>
        <w:t>Patrick Farrell</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Richard Belt – SPWRAP</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p>
    <w:p w14:paraId="727CE995" w14:textId="7AF80E69" w:rsidR="009E4363" w:rsidRPr="00763C25" w:rsidRDefault="00763C25" w:rsidP="009E4363">
      <w:pPr>
        <w:jc w:val="both"/>
        <w:rPr>
          <w:rFonts w:asciiTheme="minorHAnsi" w:eastAsia="Times New Roman" w:hAnsiTheme="minorHAnsi" w:cstheme="minorHAnsi"/>
        </w:rPr>
      </w:pPr>
      <w:r w:rsidRPr="00763C25">
        <w:rPr>
          <w:rFonts w:asciiTheme="minorHAnsi" w:eastAsia="Times New Roman" w:hAnsiTheme="minorHAnsi" w:cstheme="minorHAnsi"/>
        </w:rPr>
        <w:t>Justin Brei</w:t>
      </w:r>
      <w:r w:rsidRPr="00763C25">
        <w:rPr>
          <w:rFonts w:asciiTheme="minorHAnsi" w:eastAsia="Times New Roman" w:hAnsiTheme="minorHAnsi" w:cstheme="minorHAnsi"/>
        </w:rPr>
        <w:tab/>
      </w:r>
      <w:r w:rsidR="009E4363" w:rsidRPr="00763C25">
        <w:rPr>
          <w:rFonts w:asciiTheme="minorHAnsi" w:eastAsia="Times New Roman" w:hAnsiTheme="minorHAnsi" w:cstheme="minorHAnsi"/>
        </w:rPr>
        <w:tab/>
      </w:r>
      <w:r w:rsidR="009E4363" w:rsidRPr="00763C25">
        <w:rPr>
          <w:rFonts w:asciiTheme="minorHAnsi" w:eastAsia="Times New Roman" w:hAnsiTheme="minorHAnsi" w:cstheme="minorHAnsi"/>
        </w:rPr>
        <w:tab/>
      </w:r>
      <w:r w:rsidR="009E4363" w:rsidRPr="00763C25">
        <w:rPr>
          <w:rFonts w:asciiTheme="minorHAnsi" w:eastAsia="Times New Roman" w:hAnsiTheme="minorHAnsi" w:cstheme="minorHAnsi"/>
        </w:rPr>
        <w:tab/>
      </w:r>
      <w:r w:rsidR="009E4363" w:rsidRPr="00763C25">
        <w:rPr>
          <w:rFonts w:asciiTheme="minorHAnsi" w:eastAsia="Times New Roman" w:hAnsiTheme="minorHAnsi" w:cstheme="minorHAnsi"/>
        </w:rPr>
        <w:tab/>
      </w:r>
      <w:r w:rsidR="009E4363" w:rsidRPr="00763C25">
        <w:rPr>
          <w:rFonts w:asciiTheme="minorHAnsi" w:eastAsia="Times New Roman" w:hAnsiTheme="minorHAnsi" w:cstheme="minorHAnsi"/>
        </w:rPr>
        <w:tab/>
      </w:r>
      <w:r w:rsidRPr="00763C25">
        <w:rPr>
          <w:rFonts w:asciiTheme="minorHAnsi" w:eastAsia="Times New Roman" w:hAnsiTheme="minorHAnsi" w:cstheme="minorHAnsi"/>
        </w:rPr>
        <w:t>Brandon Gardels – NPPD</w:t>
      </w:r>
      <w:r w:rsidR="009E4363" w:rsidRPr="00763C25">
        <w:rPr>
          <w:rFonts w:asciiTheme="minorHAnsi" w:eastAsia="Times New Roman" w:hAnsiTheme="minorHAnsi" w:cstheme="minorHAnsi"/>
        </w:rPr>
        <w:tab/>
      </w:r>
      <w:r w:rsidR="009E4363" w:rsidRPr="00763C25">
        <w:rPr>
          <w:rFonts w:asciiTheme="minorHAnsi" w:eastAsia="Times New Roman" w:hAnsiTheme="minorHAnsi" w:cstheme="minorHAnsi"/>
        </w:rPr>
        <w:tab/>
      </w:r>
    </w:p>
    <w:p w14:paraId="3D19F343" w14:textId="77777777" w:rsidR="009E4363" w:rsidRPr="00763C25" w:rsidRDefault="009E4363" w:rsidP="009E4363">
      <w:pPr>
        <w:jc w:val="both"/>
        <w:rPr>
          <w:rFonts w:asciiTheme="minorHAnsi" w:eastAsia="Times New Roman" w:hAnsiTheme="minorHAnsi" w:cstheme="minorHAnsi"/>
        </w:rPr>
      </w:pPr>
      <w:r w:rsidRPr="00763C25">
        <w:rPr>
          <w:rFonts w:asciiTheme="minorHAnsi" w:eastAsia="Times New Roman" w:hAnsiTheme="minorHAnsi" w:cstheme="minorHAnsi"/>
        </w:rPr>
        <w:t>Quinn Lewis</w:t>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r>
      <w:r w:rsidRPr="00763C25">
        <w:rPr>
          <w:rFonts w:asciiTheme="minorHAnsi" w:eastAsia="Times New Roman" w:hAnsiTheme="minorHAnsi" w:cstheme="minorHAnsi"/>
        </w:rPr>
        <w:tab/>
        <w:t>Steven Labay – USFWS</w:t>
      </w:r>
    </w:p>
    <w:p w14:paraId="27962E2E" w14:textId="6F30D444" w:rsidR="009E4363" w:rsidRPr="00763C25" w:rsidRDefault="00763C25" w:rsidP="009E4363">
      <w:pPr>
        <w:jc w:val="both"/>
        <w:rPr>
          <w:rFonts w:asciiTheme="minorHAnsi" w:eastAsia="Times New Roman" w:hAnsiTheme="minorHAnsi" w:cstheme="minorHAnsi"/>
        </w:rPr>
      </w:pPr>
      <w:r w:rsidRPr="00763C25">
        <w:rPr>
          <w:rFonts w:asciiTheme="minorHAnsi" w:eastAsia="Times New Roman" w:hAnsiTheme="minorHAnsi" w:cstheme="minorHAnsi"/>
        </w:rPr>
        <w:t>Nicole Fijman</w:t>
      </w:r>
      <w:r w:rsidRPr="00763C25">
        <w:rPr>
          <w:rFonts w:asciiTheme="minorHAnsi" w:eastAsia="Times New Roman" w:hAnsiTheme="minorHAnsi" w:cstheme="minorHAnsi"/>
        </w:rPr>
        <w:tab/>
      </w:r>
      <w:r w:rsidR="00F4258D" w:rsidRPr="00763C25">
        <w:rPr>
          <w:rFonts w:asciiTheme="minorHAnsi" w:eastAsia="Times New Roman" w:hAnsiTheme="minorHAnsi" w:cstheme="minorHAnsi"/>
        </w:rPr>
        <w:tab/>
      </w:r>
      <w:r w:rsidR="00F4258D" w:rsidRPr="00763C25">
        <w:rPr>
          <w:rFonts w:asciiTheme="minorHAnsi" w:eastAsia="Times New Roman" w:hAnsiTheme="minorHAnsi" w:cstheme="minorHAnsi"/>
        </w:rPr>
        <w:tab/>
      </w:r>
      <w:r w:rsidR="00F4258D" w:rsidRPr="00763C25">
        <w:rPr>
          <w:rFonts w:asciiTheme="minorHAnsi" w:eastAsia="Times New Roman" w:hAnsiTheme="minorHAnsi" w:cstheme="minorHAnsi"/>
        </w:rPr>
        <w:tab/>
      </w:r>
      <w:r w:rsidR="00F4258D" w:rsidRPr="00763C25">
        <w:rPr>
          <w:rFonts w:asciiTheme="minorHAnsi" w:eastAsia="Times New Roman" w:hAnsiTheme="minorHAnsi" w:cstheme="minorHAnsi"/>
        </w:rPr>
        <w:tab/>
      </w:r>
      <w:r w:rsidR="00F4258D" w:rsidRPr="00763C25">
        <w:rPr>
          <w:rFonts w:asciiTheme="minorHAnsi" w:eastAsia="Times New Roman" w:hAnsiTheme="minorHAnsi" w:cstheme="minorHAnsi"/>
        </w:rPr>
        <w:tab/>
        <w:t>Joel Jorgensen – NGPC</w:t>
      </w:r>
    </w:p>
    <w:p w14:paraId="47765036" w14:textId="72DE6CCC" w:rsidR="009E4363" w:rsidRPr="00763C25" w:rsidRDefault="00763C25" w:rsidP="00763C25">
      <w:pPr>
        <w:rPr>
          <w:rFonts w:asciiTheme="minorHAnsi" w:eastAsia="Times New Roman" w:hAnsiTheme="minorHAnsi" w:cstheme="minorHAnsi"/>
        </w:rPr>
      </w:pPr>
      <w:r w:rsidRPr="00763C25">
        <w:rPr>
          <w:rFonts w:asciiTheme="minorHAnsi" w:eastAsia="Times New Roman" w:hAnsiTheme="minorHAnsi" w:cstheme="minorHAnsi"/>
        </w:rPr>
        <w:t>Libby Casavant</w:t>
      </w:r>
      <w:r w:rsidR="00F4258D" w:rsidRPr="00763C25">
        <w:rPr>
          <w:rFonts w:asciiTheme="minorHAnsi" w:eastAsia="Times New Roman" w:hAnsiTheme="minorHAnsi" w:cstheme="minorHAnsi"/>
        </w:rPr>
        <w:tab/>
      </w:r>
      <w:r w:rsidR="00F4258D" w:rsidRPr="00763C25">
        <w:rPr>
          <w:rFonts w:asciiTheme="minorHAnsi" w:eastAsia="Times New Roman" w:hAnsiTheme="minorHAnsi" w:cstheme="minorHAnsi"/>
        </w:rPr>
        <w:tab/>
      </w:r>
      <w:r w:rsidR="00F4258D" w:rsidRPr="00763C25">
        <w:rPr>
          <w:rFonts w:asciiTheme="minorHAnsi" w:eastAsia="Times New Roman" w:hAnsiTheme="minorHAnsi" w:cstheme="minorHAnsi"/>
        </w:rPr>
        <w:tab/>
      </w:r>
      <w:r w:rsidR="00F4258D" w:rsidRPr="00763C25">
        <w:rPr>
          <w:rFonts w:asciiTheme="minorHAnsi" w:eastAsia="Times New Roman" w:hAnsiTheme="minorHAnsi" w:cstheme="minorHAnsi"/>
        </w:rPr>
        <w:tab/>
      </w:r>
      <w:r w:rsidR="00F4258D" w:rsidRPr="00763C25">
        <w:rPr>
          <w:rFonts w:asciiTheme="minorHAnsi" w:eastAsia="Times New Roman" w:hAnsiTheme="minorHAnsi" w:cstheme="minorHAnsi"/>
        </w:rPr>
        <w:tab/>
      </w:r>
      <w:r w:rsidR="00F4258D" w:rsidRPr="00763C25">
        <w:rPr>
          <w:rFonts w:asciiTheme="minorHAnsi" w:eastAsia="Times New Roman" w:hAnsiTheme="minorHAnsi" w:cstheme="minorHAnsi"/>
        </w:rPr>
        <w:tab/>
      </w:r>
    </w:p>
    <w:p w14:paraId="332EB803" w14:textId="0DC043D7" w:rsidR="009E4363" w:rsidRPr="00763C25" w:rsidRDefault="009E4363" w:rsidP="00763C25">
      <w:pPr>
        <w:jc w:val="both"/>
        <w:rPr>
          <w:rFonts w:asciiTheme="minorHAnsi" w:eastAsia="Times New Roman" w:hAnsiTheme="minorHAnsi" w:cstheme="minorHAnsi"/>
        </w:rPr>
      </w:pPr>
      <w:r w:rsidRPr="00763C25">
        <w:rPr>
          <w:rFonts w:asciiTheme="minorHAnsi" w:eastAsia="Times New Roman" w:hAnsiTheme="minorHAnsi" w:cstheme="minorHAnsi"/>
        </w:rPr>
        <w:t>Ed Weschler</w:t>
      </w:r>
    </w:p>
    <w:p w14:paraId="2334D6FE" w14:textId="6972EDA1" w:rsidR="009E4363" w:rsidRDefault="00F4258D">
      <w:pPr>
        <w:rPr>
          <w:rFonts w:asciiTheme="minorHAnsi" w:hAnsiTheme="minorHAnsi" w:cstheme="minorHAnsi"/>
          <w:i/>
          <w:iCs/>
        </w:rPr>
      </w:pPr>
      <w:r w:rsidRPr="00763C25">
        <w:rPr>
          <w:rFonts w:asciiTheme="minorHAnsi" w:hAnsiTheme="minorHAnsi" w:cstheme="minorHAnsi"/>
        </w:rPr>
        <w:t>Josh Carrell</w:t>
      </w:r>
      <w:r w:rsidR="009E4363">
        <w:rPr>
          <w:rFonts w:asciiTheme="minorHAnsi" w:hAnsiTheme="minorHAnsi" w:cstheme="minorHAnsi"/>
          <w:i/>
          <w:iCs/>
        </w:rPr>
        <w:br w:type="page"/>
      </w:r>
    </w:p>
    <w:p w14:paraId="0B0C51C4" w14:textId="77777777" w:rsidR="009E4363" w:rsidRPr="00D32290" w:rsidRDefault="009E4363" w:rsidP="009E4363">
      <w:pPr>
        <w:pStyle w:val="NoSpacing"/>
        <w:rPr>
          <w:rFonts w:asciiTheme="minorHAnsi" w:hAnsiTheme="minorHAnsi" w:cstheme="minorHAnsi"/>
          <w:b/>
          <w:bCs/>
          <w:u w:val="single"/>
        </w:rPr>
      </w:pPr>
      <w:r w:rsidRPr="00D32290">
        <w:rPr>
          <w:rFonts w:asciiTheme="minorHAnsi" w:hAnsiTheme="minorHAnsi" w:cstheme="minorHAnsi"/>
          <w:b/>
          <w:bCs/>
          <w:u w:val="single"/>
        </w:rPr>
        <w:t>WELCOME &amp; ADMINISTRATIVE</w:t>
      </w:r>
    </w:p>
    <w:p w14:paraId="72A98958" w14:textId="1C9F3AE9" w:rsidR="009E4363" w:rsidRPr="00D32290" w:rsidRDefault="009E4363" w:rsidP="009E4363">
      <w:pPr>
        <w:pStyle w:val="NoSpacing"/>
        <w:rPr>
          <w:rFonts w:asciiTheme="minorHAnsi" w:hAnsiTheme="minorHAnsi" w:cstheme="minorHAnsi"/>
        </w:rPr>
      </w:pPr>
      <w:r>
        <w:rPr>
          <w:rFonts w:asciiTheme="minorHAnsi" w:hAnsiTheme="minorHAnsi" w:cstheme="minorHAnsi"/>
        </w:rPr>
        <w:t xml:space="preserve">Walters </w:t>
      </w:r>
      <w:r w:rsidRPr="00D32290">
        <w:rPr>
          <w:rFonts w:asciiTheme="minorHAnsi" w:hAnsiTheme="minorHAnsi" w:cstheme="minorHAnsi"/>
        </w:rPr>
        <w:t xml:space="preserve">called the meeting to order </w:t>
      </w:r>
      <w:r w:rsidRPr="00BB004E">
        <w:rPr>
          <w:rFonts w:asciiTheme="minorHAnsi" w:hAnsiTheme="minorHAnsi" w:cstheme="minorHAnsi"/>
        </w:rPr>
        <w:t xml:space="preserve">at </w:t>
      </w:r>
      <w:r w:rsidRPr="004A05D6">
        <w:rPr>
          <w:rFonts w:asciiTheme="minorHAnsi" w:hAnsiTheme="minorHAnsi" w:cstheme="minorHAnsi"/>
        </w:rPr>
        <w:t>8:00 AM Mountain Time.</w:t>
      </w:r>
    </w:p>
    <w:p w14:paraId="6D06D733" w14:textId="77777777" w:rsidR="009E4363" w:rsidRDefault="009E4363" w:rsidP="009E4363">
      <w:pPr>
        <w:pStyle w:val="NoSpacing"/>
        <w:rPr>
          <w:rFonts w:asciiTheme="minorHAnsi" w:hAnsiTheme="minorHAnsi" w:cstheme="minorHAnsi"/>
          <w:i/>
          <w:iCs/>
        </w:rPr>
      </w:pPr>
    </w:p>
    <w:p w14:paraId="3A7A9E76" w14:textId="77777777" w:rsidR="009E4363" w:rsidRDefault="009E4363" w:rsidP="009E4363">
      <w:pPr>
        <w:pStyle w:val="NoSpacing"/>
        <w:rPr>
          <w:rFonts w:asciiTheme="minorHAnsi" w:hAnsiTheme="minorHAnsi" w:cstheme="minorHAnsi"/>
          <w:i/>
          <w:iCs/>
        </w:rPr>
      </w:pPr>
      <w:r w:rsidRPr="008F665E">
        <w:rPr>
          <w:rFonts w:asciiTheme="minorHAnsi" w:hAnsiTheme="minorHAnsi" w:cstheme="minorHAnsi"/>
          <w:i/>
          <w:iCs/>
        </w:rPr>
        <w:t>AGENDA MODIFICATIONS</w:t>
      </w:r>
    </w:p>
    <w:p w14:paraId="0D1DF41B" w14:textId="77777777" w:rsidR="009E4363" w:rsidRDefault="009E4363" w:rsidP="009E4363">
      <w:pPr>
        <w:pStyle w:val="NoSpacing"/>
      </w:pPr>
      <w:r>
        <w:t>No modifications to the agenda were offered.</w:t>
      </w:r>
    </w:p>
    <w:p w14:paraId="512A5E1D" w14:textId="77777777" w:rsidR="009E4363" w:rsidRDefault="009E4363" w:rsidP="009E4363">
      <w:pPr>
        <w:pStyle w:val="NoSpacing"/>
      </w:pPr>
    </w:p>
    <w:p w14:paraId="6169621D" w14:textId="01E28507" w:rsidR="009E4363" w:rsidRPr="00E55FAC" w:rsidRDefault="009E4363" w:rsidP="009E4363">
      <w:pPr>
        <w:pStyle w:val="NoSpacing"/>
        <w:rPr>
          <w:rFonts w:asciiTheme="minorHAnsi" w:hAnsiTheme="minorHAnsi" w:cstheme="minorHAnsi"/>
        </w:rPr>
      </w:pPr>
      <w:r w:rsidRPr="004A05D6">
        <w:rPr>
          <w:rFonts w:asciiTheme="minorHAnsi" w:hAnsiTheme="minorHAnsi" w:cstheme="minorHAnsi"/>
        </w:rPr>
        <w:t>Document:</w:t>
      </w:r>
      <w:hyperlink r:id="rId31" w:history="1">
        <w:r w:rsidRPr="004A05D6">
          <w:rPr>
            <w:rStyle w:val="Hyperlink"/>
            <w:rFonts w:asciiTheme="minorHAnsi" w:hAnsiTheme="minorHAnsi" w:cstheme="minorHAnsi"/>
          </w:rPr>
          <w:t xml:space="preserve"> 01 – PRRIP TAC Quarterly Meeting Agenda_July_2025</w:t>
        </w:r>
      </w:hyperlink>
    </w:p>
    <w:p w14:paraId="6B12A5DF" w14:textId="77777777" w:rsidR="009E4363" w:rsidRDefault="009E4363" w:rsidP="00AB5CE8">
      <w:pPr>
        <w:pStyle w:val="NoSpacing"/>
        <w:rPr>
          <w:rFonts w:asciiTheme="minorHAnsi" w:hAnsiTheme="minorHAnsi" w:cstheme="minorHAnsi"/>
          <w:i/>
          <w:iCs/>
        </w:rPr>
      </w:pPr>
    </w:p>
    <w:p w14:paraId="077420B6" w14:textId="77777777" w:rsidR="00592779" w:rsidRDefault="00592779" w:rsidP="00AB5CE8">
      <w:pPr>
        <w:pStyle w:val="NoSpacing"/>
        <w:rPr>
          <w:rFonts w:asciiTheme="minorHAnsi" w:hAnsiTheme="minorHAnsi" w:cstheme="minorHAnsi"/>
          <w:b/>
          <w:bCs/>
          <w:u w:val="single"/>
        </w:rPr>
      </w:pPr>
      <w:r>
        <w:rPr>
          <w:rFonts w:asciiTheme="minorHAnsi" w:hAnsiTheme="minorHAnsi" w:cstheme="minorHAnsi"/>
          <w:b/>
          <w:bCs/>
          <w:u w:val="single"/>
        </w:rPr>
        <w:t>SCIENCE PLAN</w:t>
      </w:r>
    </w:p>
    <w:p w14:paraId="76EBDEBB" w14:textId="77777777" w:rsidR="00592779" w:rsidRDefault="00592779" w:rsidP="00AB5CE8">
      <w:pPr>
        <w:pStyle w:val="NoSpacing"/>
        <w:rPr>
          <w:rFonts w:asciiTheme="minorHAnsi" w:hAnsiTheme="minorHAnsi" w:cstheme="minorHAnsi"/>
          <w:i/>
          <w:iCs/>
        </w:rPr>
      </w:pPr>
      <w:r>
        <w:rPr>
          <w:rFonts w:asciiTheme="minorHAnsi" w:hAnsiTheme="minorHAnsi" w:cstheme="minorHAnsi"/>
          <w:i/>
          <w:iCs/>
        </w:rPr>
        <w:t>GERMINATION SUPPRESSION EVALUATION OF EFFECTIVENESS</w:t>
      </w:r>
    </w:p>
    <w:p w14:paraId="1BD0C452" w14:textId="5F993675" w:rsidR="004A05D6" w:rsidRDefault="005F61C4" w:rsidP="004A05D6">
      <w:pPr>
        <w:pStyle w:val="NoSpacing"/>
        <w:rPr>
          <w:rFonts w:asciiTheme="minorHAnsi" w:hAnsiTheme="minorHAnsi" w:cstheme="minorHAnsi"/>
        </w:rPr>
      </w:pPr>
      <w:r>
        <w:rPr>
          <w:rFonts w:asciiTheme="minorHAnsi" w:hAnsiTheme="minorHAnsi" w:cstheme="minorHAnsi"/>
        </w:rPr>
        <w:t>Lewis summarized TAC working group meeting objectives, progress, and steps for moving forward. Presentation focused on getting full TAC up to speed on using timelapse cameras to document inundation of in channel vegetation and resulting vegetation growth from one stage to another (changes in height and density).</w:t>
      </w:r>
      <w:r w:rsidR="00B648A0">
        <w:rPr>
          <w:rFonts w:asciiTheme="minorHAnsi" w:hAnsiTheme="minorHAnsi" w:cstheme="minorHAnsi"/>
        </w:rPr>
        <w:t xml:space="preserve"> </w:t>
      </w:r>
      <w:r w:rsidR="004A05D6">
        <w:rPr>
          <w:rFonts w:asciiTheme="minorHAnsi" w:hAnsiTheme="minorHAnsi" w:cstheme="minorHAnsi"/>
        </w:rPr>
        <w:t xml:space="preserve">Emphasis was placed on explaining methods for developing a robust sampling design to represent the variability of conditions at each veg monitoring camera location over time. Mosier asked about using random times a day for sampling. Lewis said we could test what that does to the results. Workgroup was more supportive of </w:t>
      </w:r>
      <w:proofErr w:type="gramStart"/>
      <w:r w:rsidR="004A05D6">
        <w:rPr>
          <w:rFonts w:asciiTheme="minorHAnsi" w:hAnsiTheme="minorHAnsi" w:cstheme="minorHAnsi"/>
        </w:rPr>
        <w:t>a 2-3 times</w:t>
      </w:r>
      <w:proofErr w:type="gramEnd"/>
      <w:r w:rsidR="004A05D6">
        <w:rPr>
          <w:rFonts w:asciiTheme="minorHAnsi" w:hAnsiTheme="minorHAnsi" w:cstheme="minorHAnsi"/>
        </w:rPr>
        <w:t xml:space="preserve"> a day frequency for assigning samples to appropriate inundation blocks. Lewis said this was something to look into.</w:t>
      </w:r>
    </w:p>
    <w:p w14:paraId="3F162FF7" w14:textId="00CAF73F" w:rsidR="00592779" w:rsidRDefault="004A05D6" w:rsidP="00AB5CE8">
      <w:pPr>
        <w:pStyle w:val="NoSpacing"/>
        <w:rPr>
          <w:rFonts w:asciiTheme="minorHAnsi" w:hAnsiTheme="minorHAnsi" w:cstheme="minorHAnsi"/>
        </w:rPr>
      </w:pPr>
      <w:r>
        <w:rPr>
          <w:rFonts w:asciiTheme="minorHAnsi" w:hAnsiTheme="minorHAnsi" w:cstheme="minorHAnsi"/>
        </w:rPr>
        <w:t xml:space="preserve">Brei said the plan is to schedule two more </w:t>
      </w:r>
      <w:proofErr w:type="gramStart"/>
      <w:r w:rsidR="00B648A0">
        <w:rPr>
          <w:rFonts w:asciiTheme="minorHAnsi" w:hAnsiTheme="minorHAnsi" w:cstheme="minorHAnsi"/>
        </w:rPr>
        <w:t>check ins</w:t>
      </w:r>
      <w:proofErr w:type="gramEnd"/>
      <w:r w:rsidR="00B648A0">
        <w:rPr>
          <w:rFonts w:asciiTheme="minorHAnsi" w:hAnsiTheme="minorHAnsi" w:cstheme="minorHAnsi"/>
        </w:rPr>
        <w:t xml:space="preserve"> with </w:t>
      </w:r>
      <w:r>
        <w:rPr>
          <w:rFonts w:asciiTheme="minorHAnsi" w:hAnsiTheme="minorHAnsi" w:cstheme="minorHAnsi"/>
        </w:rPr>
        <w:t xml:space="preserve">the </w:t>
      </w:r>
      <w:r w:rsidR="00B648A0">
        <w:rPr>
          <w:rFonts w:asciiTheme="minorHAnsi" w:hAnsiTheme="minorHAnsi" w:cstheme="minorHAnsi"/>
        </w:rPr>
        <w:t xml:space="preserve">workgroup </w:t>
      </w:r>
      <w:r w:rsidR="00F17D41">
        <w:rPr>
          <w:rFonts w:asciiTheme="minorHAnsi" w:hAnsiTheme="minorHAnsi" w:cstheme="minorHAnsi"/>
        </w:rPr>
        <w:t xml:space="preserve">to review progress </w:t>
      </w:r>
      <w:r w:rsidR="00B648A0">
        <w:rPr>
          <w:rFonts w:asciiTheme="minorHAnsi" w:hAnsiTheme="minorHAnsi" w:cstheme="minorHAnsi"/>
        </w:rPr>
        <w:t xml:space="preserve">until end of </w:t>
      </w:r>
      <w:r w:rsidR="00F17D41">
        <w:rPr>
          <w:rFonts w:asciiTheme="minorHAnsi" w:hAnsiTheme="minorHAnsi" w:cstheme="minorHAnsi"/>
        </w:rPr>
        <w:t xml:space="preserve">the </w:t>
      </w:r>
      <w:r w:rsidR="00B648A0">
        <w:rPr>
          <w:rFonts w:asciiTheme="minorHAnsi" w:hAnsiTheme="minorHAnsi" w:cstheme="minorHAnsi"/>
        </w:rPr>
        <w:t>year. Then</w:t>
      </w:r>
      <w:r w:rsidR="00F17D41">
        <w:rPr>
          <w:rFonts w:asciiTheme="minorHAnsi" w:hAnsiTheme="minorHAnsi" w:cstheme="minorHAnsi"/>
        </w:rPr>
        <w:t xml:space="preserve"> EDO will</w:t>
      </w:r>
      <w:r w:rsidR="00B648A0">
        <w:rPr>
          <w:rFonts w:asciiTheme="minorHAnsi" w:hAnsiTheme="minorHAnsi" w:cstheme="minorHAnsi"/>
        </w:rPr>
        <w:t xml:space="preserve"> bring some initial results back to</w:t>
      </w:r>
      <w:r w:rsidR="00F17D41">
        <w:rPr>
          <w:rFonts w:asciiTheme="minorHAnsi" w:hAnsiTheme="minorHAnsi" w:cstheme="minorHAnsi"/>
        </w:rPr>
        <w:t xml:space="preserve"> the full</w:t>
      </w:r>
      <w:r w:rsidR="00B648A0">
        <w:rPr>
          <w:rFonts w:asciiTheme="minorHAnsi" w:hAnsiTheme="minorHAnsi" w:cstheme="minorHAnsi"/>
        </w:rPr>
        <w:t xml:space="preserve"> TAC </w:t>
      </w:r>
      <w:r w:rsidR="00F17D41">
        <w:rPr>
          <w:rFonts w:asciiTheme="minorHAnsi" w:hAnsiTheme="minorHAnsi" w:cstheme="minorHAnsi"/>
        </w:rPr>
        <w:t xml:space="preserve">in </w:t>
      </w:r>
      <w:r w:rsidR="00B648A0">
        <w:rPr>
          <w:rFonts w:asciiTheme="minorHAnsi" w:hAnsiTheme="minorHAnsi" w:cstheme="minorHAnsi"/>
        </w:rPr>
        <w:t>early 2026.</w:t>
      </w:r>
    </w:p>
    <w:p w14:paraId="1E86979A" w14:textId="77777777" w:rsidR="00592779" w:rsidRPr="00592779" w:rsidRDefault="00592779" w:rsidP="00AB5CE8">
      <w:pPr>
        <w:pStyle w:val="NoSpacing"/>
        <w:rPr>
          <w:rFonts w:asciiTheme="minorHAnsi" w:hAnsiTheme="minorHAnsi" w:cstheme="minorHAnsi"/>
        </w:rPr>
      </w:pPr>
    </w:p>
    <w:p w14:paraId="6EE9DD3E" w14:textId="56E16B61" w:rsidR="00AB5CE8" w:rsidRDefault="00AB5CE8" w:rsidP="00AB5CE8">
      <w:pPr>
        <w:pStyle w:val="NoSpacing"/>
        <w:rPr>
          <w:rFonts w:asciiTheme="minorHAnsi" w:hAnsiTheme="minorHAnsi" w:cstheme="minorHAnsi"/>
          <w:color w:val="FF0000"/>
        </w:rPr>
      </w:pPr>
      <w:r w:rsidRPr="0097113A">
        <w:rPr>
          <w:rFonts w:asciiTheme="minorHAnsi" w:hAnsiTheme="minorHAnsi" w:cstheme="minorHAnsi"/>
          <w:color w:val="FF0000"/>
        </w:rPr>
        <w:t>EDO ACTION ITEM</w:t>
      </w:r>
      <w:r w:rsidR="00592779">
        <w:rPr>
          <w:rFonts w:asciiTheme="minorHAnsi" w:hAnsiTheme="minorHAnsi" w:cstheme="minorHAnsi"/>
          <w:color w:val="FF0000"/>
        </w:rPr>
        <w:t>S</w:t>
      </w:r>
      <w:r w:rsidRPr="0097113A">
        <w:rPr>
          <w:rFonts w:asciiTheme="minorHAnsi" w:hAnsiTheme="minorHAnsi" w:cstheme="minorHAnsi"/>
          <w:color w:val="FF0000"/>
        </w:rPr>
        <w:t>:</w:t>
      </w:r>
    </w:p>
    <w:p w14:paraId="7B36A1F5" w14:textId="6099B309" w:rsidR="00592779" w:rsidRPr="00F0347D" w:rsidRDefault="00F0347D" w:rsidP="00592779">
      <w:pPr>
        <w:pStyle w:val="NoSpacing"/>
        <w:numPr>
          <w:ilvl w:val="0"/>
          <w:numId w:val="3"/>
        </w:numPr>
        <w:ind w:left="360"/>
        <w:rPr>
          <w:rFonts w:asciiTheme="minorHAnsi" w:hAnsiTheme="minorHAnsi" w:cstheme="minorHAnsi"/>
          <w:i/>
          <w:iCs/>
        </w:rPr>
      </w:pPr>
      <w:r>
        <w:rPr>
          <w:rFonts w:asciiTheme="minorHAnsi" w:hAnsiTheme="minorHAnsi" w:cstheme="minorHAnsi"/>
        </w:rPr>
        <w:t>Move forward gathering data for sample blocking at each camera for each year.</w:t>
      </w:r>
    </w:p>
    <w:p w14:paraId="4644CD16" w14:textId="561A0654" w:rsidR="00F0347D" w:rsidRPr="00F0347D" w:rsidRDefault="00F0347D" w:rsidP="00592779">
      <w:pPr>
        <w:pStyle w:val="NoSpacing"/>
        <w:numPr>
          <w:ilvl w:val="0"/>
          <w:numId w:val="3"/>
        </w:numPr>
        <w:ind w:left="360"/>
        <w:rPr>
          <w:rFonts w:asciiTheme="minorHAnsi" w:hAnsiTheme="minorHAnsi" w:cstheme="minorHAnsi"/>
          <w:i/>
          <w:iCs/>
        </w:rPr>
      </w:pPr>
      <w:r>
        <w:rPr>
          <w:rFonts w:asciiTheme="minorHAnsi" w:hAnsiTheme="minorHAnsi" w:cstheme="minorHAnsi"/>
        </w:rPr>
        <w:t>Set up work group check ins to review inundation distribution curves at each camera, proposed blocking, and proposed sampling design.</w:t>
      </w:r>
    </w:p>
    <w:p w14:paraId="728B6F58" w14:textId="77777777" w:rsidR="00592779" w:rsidRDefault="00592779" w:rsidP="00592779">
      <w:pPr>
        <w:pStyle w:val="NoSpacing"/>
        <w:rPr>
          <w:rFonts w:asciiTheme="minorHAnsi" w:hAnsiTheme="minorHAnsi" w:cstheme="minorHAnsi"/>
          <w:i/>
          <w:iCs/>
        </w:rPr>
      </w:pPr>
    </w:p>
    <w:p w14:paraId="37F18173" w14:textId="1E5D0AEE" w:rsidR="00592779" w:rsidRDefault="00592779" w:rsidP="00592779">
      <w:pPr>
        <w:pStyle w:val="NoSpacing"/>
        <w:rPr>
          <w:rFonts w:asciiTheme="minorHAnsi" w:hAnsiTheme="minorHAnsi" w:cstheme="minorHAnsi"/>
        </w:rPr>
      </w:pPr>
      <w:r>
        <w:rPr>
          <w:rFonts w:asciiTheme="minorHAnsi" w:hAnsiTheme="minorHAnsi" w:cstheme="minorHAnsi"/>
        </w:rPr>
        <w:t xml:space="preserve">Presentation: </w:t>
      </w:r>
      <w:hyperlink r:id="rId32" w:history="1">
        <w:r w:rsidRPr="00F0347D">
          <w:rPr>
            <w:rStyle w:val="Hyperlink"/>
            <w:rFonts w:asciiTheme="minorHAnsi" w:hAnsiTheme="minorHAnsi" w:cstheme="minorHAnsi"/>
          </w:rPr>
          <w:t>14_EDO</w:t>
        </w:r>
        <w:r w:rsidR="00F0347D" w:rsidRPr="00F0347D">
          <w:rPr>
            <w:rStyle w:val="Hyperlink"/>
            <w:rFonts w:asciiTheme="minorHAnsi" w:hAnsiTheme="minorHAnsi" w:cstheme="minorHAnsi"/>
          </w:rPr>
          <w:t xml:space="preserve"> July2025TAC germSup update</w:t>
        </w:r>
      </w:hyperlink>
    </w:p>
    <w:p w14:paraId="442CA7EA" w14:textId="77777777" w:rsidR="00592779" w:rsidRDefault="00592779" w:rsidP="00592779">
      <w:pPr>
        <w:pStyle w:val="NoSpacing"/>
        <w:rPr>
          <w:rFonts w:asciiTheme="minorHAnsi" w:hAnsiTheme="minorHAnsi" w:cstheme="minorHAnsi"/>
        </w:rPr>
      </w:pPr>
    </w:p>
    <w:p w14:paraId="3E794D9A" w14:textId="1730DFEF" w:rsidR="00592779" w:rsidRPr="007B213C" w:rsidRDefault="00592779" w:rsidP="00592779">
      <w:pPr>
        <w:pStyle w:val="NoSpacing"/>
        <w:rPr>
          <w:rFonts w:asciiTheme="minorHAnsi" w:hAnsiTheme="minorHAnsi" w:cstheme="minorHAnsi"/>
          <w:i/>
          <w:iCs/>
        </w:rPr>
      </w:pPr>
      <w:r w:rsidRPr="007B213C">
        <w:rPr>
          <w:rFonts w:asciiTheme="minorHAnsi" w:hAnsiTheme="minorHAnsi" w:cstheme="minorHAnsi"/>
          <w:i/>
          <w:iCs/>
        </w:rPr>
        <w:t>NO SED AUG MONITORING PLAN</w:t>
      </w:r>
    </w:p>
    <w:p w14:paraId="3C7AA50C" w14:textId="1B980513" w:rsidR="00716570" w:rsidRPr="001B3699" w:rsidRDefault="00853485" w:rsidP="00592779">
      <w:pPr>
        <w:pStyle w:val="NoSpacing"/>
        <w:rPr>
          <w:rFonts w:asciiTheme="minorHAnsi" w:hAnsiTheme="minorHAnsi" w:cstheme="minorHAnsi"/>
        </w:rPr>
      </w:pPr>
      <w:r>
        <w:rPr>
          <w:rFonts w:asciiTheme="minorHAnsi" w:hAnsiTheme="minorHAnsi" w:cstheme="minorHAnsi"/>
        </w:rPr>
        <w:t xml:space="preserve">Walters </w:t>
      </w:r>
      <w:r w:rsidR="00090D42">
        <w:rPr>
          <w:rFonts w:asciiTheme="minorHAnsi" w:hAnsiTheme="minorHAnsi" w:cstheme="minorHAnsi"/>
        </w:rPr>
        <w:t xml:space="preserve">began by letting the </w:t>
      </w:r>
      <w:r>
        <w:rPr>
          <w:rFonts w:asciiTheme="minorHAnsi" w:hAnsiTheme="minorHAnsi" w:cstheme="minorHAnsi"/>
        </w:rPr>
        <w:t xml:space="preserve">TAC </w:t>
      </w:r>
      <w:r w:rsidR="00090D42">
        <w:rPr>
          <w:rFonts w:asciiTheme="minorHAnsi" w:hAnsiTheme="minorHAnsi" w:cstheme="minorHAnsi"/>
        </w:rPr>
        <w:t xml:space="preserve">know that the EDO is looking for a </w:t>
      </w:r>
      <w:r>
        <w:rPr>
          <w:rFonts w:asciiTheme="minorHAnsi" w:hAnsiTheme="minorHAnsi" w:cstheme="minorHAnsi"/>
        </w:rPr>
        <w:t xml:space="preserve">motion on this and </w:t>
      </w:r>
      <w:r w:rsidR="00090D42">
        <w:rPr>
          <w:rFonts w:asciiTheme="minorHAnsi" w:hAnsiTheme="minorHAnsi" w:cstheme="minorHAnsi"/>
        </w:rPr>
        <w:t xml:space="preserve">a </w:t>
      </w:r>
      <w:r>
        <w:rPr>
          <w:rFonts w:asciiTheme="minorHAnsi" w:hAnsiTheme="minorHAnsi" w:cstheme="minorHAnsi"/>
        </w:rPr>
        <w:t xml:space="preserve">decision on whether this is the type of report </w:t>
      </w:r>
      <w:r w:rsidR="00090D42">
        <w:rPr>
          <w:rFonts w:asciiTheme="minorHAnsi" w:hAnsiTheme="minorHAnsi" w:cstheme="minorHAnsi"/>
        </w:rPr>
        <w:t xml:space="preserve">the TAC </w:t>
      </w:r>
      <w:r>
        <w:rPr>
          <w:rFonts w:asciiTheme="minorHAnsi" w:hAnsiTheme="minorHAnsi" w:cstheme="minorHAnsi"/>
        </w:rPr>
        <w:t>want</w:t>
      </w:r>
      <w:r w:rsidR="00090D42">
        <w:rPr>
          <w:rFonts w:asciiTheme="minorHAnsi" w:hAnsiTheme="minorHAnsi" w:cstheme="minorHAnsi"/>
        </w:rPr>
        <w:t>s</w:t>
      </w:r>
      <w:r>
        <w:rPr>
          <w:rFonts w:asciiTheme="minorHAnsi" w:hAnsiTheme="minorHAnsi" w:cstheme="minorHAnsi"/>
        </w:rPr>
        <w:t xml:space="preserve"> or if </w:t>
      </w:r>
      <w:r w:rsidR="00090D42">
        <w:rPr>
          <w:rFonts w:asciiTheme="minorHAnsi" w:hAnsiTheme="minorHAnsi" w:cstheme="minorHAnsi"/>
        </w:rPr>
        <w:t xml:space="preserve">the TAC is looking for </w:t>
      </w:r>
      <w:r>
        <w:rPr>
          <w:rFonts w:asciiTheme="minorHAnsi" w:hAnsiTheme="minorHAnsi" w:cstheme="minorHAnsi"/>
        </w:rPr>
        <w:t xml:space="preserve">some kind of </w:t>
      </w:r>
      <w:r w:rsidR="00090D42">
        <w:rPr>
          <w:rFonts w:asciiTheme="minorHAnsi" w:hAnsiTheme="minorHAnsi" w:cstheme="minorHAnsi"/>
        </w:rPr>
        <w:t xml:space="preserve">a </w:t>
      </w:r>
      <w:r>
        <w:rPr>
          <w:rFonts w:asciiTheme="minorHAnsi" w:hAnsiTheme="minorHAnsi" w:cstheme="minorHAnsi"/>
        </w:rPr>
        <w:t>revision.</w:t>
      </w:r>
      <w:r w:rsidR="00090D42">
        <w:rPr>
          <w:rFonts w:asciiTheme="minorHAnsi" w:hAnsiTheme="minorHAnsi" w:cstheme="minorHAnsi"/>
        </w:rPr>
        <w:t xml:space="preserve"> </w:t>
      </w:r>
      <w:r>
        <w:rPr>
          <w:rFonts w:asciiTheme="minorHAnsi" w:hAnsiTheme="minorHAnsi" w:cstheme="minorHAnsi"/>
        </w:rPr>
        <w:t>Lewis provided an overview of th</w:t>
      </w:r>
      <w:r w:rsidR="00090D42">
        <w:rPr>
          <w:rFonts w:asciiTheme="minorHAnsi" w:hAnsiTheme="minorHAnsi" w:cstheme="minorHAnsi"/>
        </w:rPr>
        <w:t>e</w:t>
      </w:r>
      <w:r>
        <w:rPr>
          <w:rFonts w:asciiTheme="minorHAnsi" w:hAnsiTheme="minorHAnsi" w:cstheme="minorHAnsi"/>
        </w:rPr>
        <w:t xml:space="preserve"> annual </w:t>
      </w:r>
      <w:r w:rsidR="00090D42">
        <w:rPr>
          <w:rFonts w:asciiTheme="minorHAnsi" w:hAnsiTheme="minorHAnsi" w:cstheme="minorHAnsi"/>
        </w:rPr>
        <w:t>No Sed Aug M</w:t>
      </w:r>
      <w:r>
        <w:rPr>
          <w:rFonts w:asciiTheme="minorHAnsi" w:hAnsiTheme="minorHAnsi" w:cstheme="minorHAnsi"/>
        </w:rPr>
        <w:t>onitoring</w:t>
      </w:r>
      <w:r w:rsidR="00090D42">
        <w:rPr>
          <w:rFonts w:asciiTheme="minorHAnsi" w:hAnsiTheme="minorHAnsi" w:cstheme="minorHAnsi"/>
        </w:rPr>
        <w:t xml:space="preserve"> R</w:t>
      </w:r>
      <w:r>
        <w:rPr>
          <w:rFonts w:asciiTheme="minorHAnsi" w:hAnsiTheme="minorHAnsi" w:cstheme="minorHAnsi"/>
        </w:rPr>
        <w:t xml:space="preserve">eport. </w:t>
      </w:r>
      <w:r w:rsidR="00090D42">
        <w:rPr>
          <w:rFonts w:asciiTheme="minorHAnsi" w:hAnsiTheme="minorHAnsi" w:cstheme="minorHAnsi"/>
        </w:rPr>
        <w:t xml:space="preserve">He stopped at points where yesterday’s discussion on sediment augmentation and channel degradation indicated more discussion was needed. </w:t>
      </w:r>
      <w:r>
        <w:rPr>
          <w:rFonts w:asciiTheme="minorHAnsi" w:hAnsiTheme="minorHAnsi" w:cstheme="minorHAnsi"/>
        </w:rPr>
        <w:t>Scheel asked about stability of flow thr</w:t>
      </w:r>
      <w:r w:rsidR="00090D42">
        <w:rPr>
          <w:rFonts w:asciiTheme="minorHAnsi" w:hAnsiTheme="minorHAnsi" w:cstheme="minorHAnsi"/>
        </w:rPr>
        <w:t>ough</w:t>
      </w:r>
      <w:r>
        <w:rPr>
          <w:rFonts w:asciiTheme="minorHAnsi" w:hAnsiTheme="minorHAnsi" w:cstheme="minorHAnsi"/>
        </w:rPr>
        <w:t xml:space="preserve"> J2. </w:t>
      </w:r>
      <w:r w:rsidR="00090D42">
        <w:rPr>
          <w:rFonts w:asciiTheme="minorHAnsi" w:hAnsiTheme="minorHAnsi" w:cstheme="minorHAnsi"/>
        </w:rPr>
        <w:t>She asked whether h</w:t>
      </w:r>
      <w:r>
        <w:rPr>
          <w:rFonts w:asciiTheme="minorHAnsi" w:hAnsiTheme="minorHAnsi" w:cstheme="minorHAnsi"/>
        </w:rPr>
        <w:t>igh flow or low flow years really impact the J2 channel. Casavant said J2 is more consistent than the N</w:t>
      </w:r>
      <w:r w:rsidR="00090D42">
        <w:rPr>
          <w:rFonts w:asciiTheme="minorHAnsi" w:hAnsiTheme="minorHAnsi" w:cstheme="minorHAnsi"/>
        </w:rPr>
        <w:t>orth</w:t>
      </w:r>
      <w:r>
        <w:rPr>
          <w:rFonts w:asciiTheme="minorHAnsi" w:hAnsiTheme="minorHAnsi" w:cstheme="minorHAnsi"/>
        </w:rPr>
        <w:t xml:space="preserve"> channel. Brei said in </w:t>
      </w:r>
      <w:r w:rsidR="00090D42">
        <w:rPr>
          <w:rFonts w:asciiTheme="minorHAnsi" w:hAnsiTheme="minorHAnsi" w:cstheme="minorHAnsi"/>
        </w:rPr>
        <w:t>dry</w:t>
      </w:r>
      <w:r>
        <w:rPr>
          <w:rFonts w:asciiTheme="minorHAnsi" w:hAnsiTheme="minorHAnsi" w:cstheme="minorHAnsi"/>
        </w:rPr>
        <w:t xml:space="preserve"> years </w:t>
      </w:r>
      <w:r w:rsidR="00090D42">
        <w:rPr>
          <w:rFonts w:asciiTheme="minorHAnsi" w:hAnsiTheme="minorHAnsi" w:cstheme="minorHAnsi"/>
        </w:rPr>
        <w:t xml:space="preserve">you typically see </w:t>
      </w:r>
      <w:r>
        <w:rPr>
          <w:rFonts w:asciiTheme="minorHAnsi" w:hAnsiTheme="minorHAnsi" w:cstheme="minorHAnsi"/>
        </w:rPr>
        <w:t>more flow through J2 than N</w:t>
      </w:r>
      <w:r w:rsidR="00090D42">
        <w:rPr>
          <w:rFonts w:asciiTheme="minorHAnsi" w:hAnsiTheme="minorHAnsi" w:cstheme="minorHAnsi"/>
        </w:rPr>
        <w:t>orth</w:t>
      </w:r>
      <w:r>
        <w:rPr>
          <w:rFonts w:asciiTheme="minorHAnsi" w:hAnsiTheme="minorHAnsi" w:cstheme="minorHAnsi"/>
        </w:rPr>
        <w:t xml:space="preserve"> channel. Farnsworth said min and max should be same through J2 for wet and dry years</w:t>
      </w:r>
      <w:r w:rsidR="00C76B24">
        <w:rPr>
          <w:rFonts w:asciiTheme="minorHAnsi" w:hAnsiTheme="minorHAnsi" w:cstheme="minorHAnsi"/>
        </w:rPr>
        <w:t>, magnitude the same, but volume can vary</w:t>
      </w:r>
      <w:r>
        <w:rPr>
          <w:rFonts w:asciiTheme="minorHAnsi" w:hAnsiTheme="minorHAnsi" w:cstheme="minorHAnsi"/>
        </w:rPr>
        <w:t xml:space="preserve">. Anything in the river is water rejected </w:t>
      </w:r>
      <w:r w:rsidR="00090D42">
        <w:rPr>
          <w:rFonts w:asciiTheme="minorHAnsi" w:hAnsiTheme="minorHAnsi" w:cstheme="minorHAnsi"/>
        </w:rPr>
        <w:t xml:space="preserve">or </w:t>
      </w:r>
      <w:r>
        <w:rPr>
          <w:rFonts w:asciiTheme="minorHAnsi" w:hAnsiTheme="minorHAnsi" w:cstheme="minorHAnsi"/>
        </w:rPr>
        <w:t>not needed for irrigation demand.</w:t>
      </w:r>
      <w:r w:rsidR="00C76B24">
        <w:rPr>
          <w:rFonts w:asciiTheme="minorHAnsi" w:hAnsiTheme="minorHAnsi" w:cstheme="minorHAnsi"/>
        </w:rPr>
        <w:t xml:space="preserve"> J2 return is more dependent on irrigation demand and hydropower</w:t>
      </w:r>
      <w:r w:rsidR="00090D42">
        <w:rPr>
          <w:rFonts w:asciiTheme="minorHAnsi" w:hAnsiTheme="minorHAnsi" w:cstheme="minorHAnsi"/>
        </w:rPr>
        <w:t>,</w:t>
      </w:r>
      <w:r w:rsidR="00C76B24">
        <w:rPr>
          <w:rFonts w:asciiTheme="minorHAnsi" w:hAnsiTheme="minorHAnsi" w:cstheme="minorHAnsi"/>
        </w:rPr>
        <w:t xml:space="preserve"> whereas N</w:t>
      </w:r>
      <w:r w:rsidR="00090D42">
        <w:rPr>
          <w:rFonts w:asciiTheme="minorHAnsi" w:hAnsiTheme="minorHAnsi" w:cstheme="minorHAnsi"/>
        </w:rPr>
        <w:t>orth</w:t>
      </w:r>
      <w:r w:rsidR="00C76B24">
        <w:rPr>
          <w:rFonts w:asciiTheme="minorHAnsi" w:hAnsiTheme="minorHAnsi" w:cstheme="minorHAnsi"/>
        </w:rPr>
        <w:t xml:space="preserve"> channel is more sensitive to general wet vs dry years.</w:t>
      </w:r>
      <w:r w:rsidR="00B00258">
        <w:rPr>
          <w:rFonts w:asciiTheme="minorHAnsi" w:hAnsiTheme="minorHAnsi" w:cstheme="minorHAnsi"/>
        </w:rPr>
        <w:t xml:space="preserve"> The TAC discussed</w:t>
      </w:r>
      <w:r w:rsidR="009E3C5D">
        <w:rPr>
          <w:rFonts w:asciiTheme="minorHAnsi" w:hAnsiTheme="minorHAnsi" w:cstheme="minorHAnsi"/>
        </w:rPr>
        <w:t xml:space="preserve"> concerns </w:t>
      </w:r>
      <w:r w:rsidR="00B00258">
        <w:rPr>
          <w:rFonts w:asciiTheme="minorHAnsi" w:hAnsiTheme="minorHAnsi" w:cstheme="minorHAnsi"/>
        </w:rPr>
        <w:t>from Tuesday’s meeting about potential continued</w:t>
      </w:r>
      <w:r w:rsidR="009E3C5D">
        <w:rPr>
          <w:rFonts w:asciiTheme="minorHAnsi" w:hAnsiTheme="minorHAnsi" w:cstheme="minorHAnsi"/>
        </w:rPr>
        <w:t xml:space="preserve"> degradation since </w:t>
      </w:r>
      <w:r w:rsidR="00B00258">
        <w:rPr>
          <w:rFonts w:asciiTheme="minorHAnsi" w:hAnsiTheme="minorHAnsi" w:cstheme="minorHAnsi"/>
        </w:rPr>
        <w:t xml:space="preserve">halted </w:t>
      </w:r>
      <w:r w:rsidR="009E3C5D">
        <w:rPr>
          <w:rFonts w:asciiTheme="minorHAnsi" w:hAnsiTheme="minorHAnsi" w:cstheme="minorHAnsi"/>
        </w:rPr>
        <w:t>augmentation</w:t>
      </w:r>
      <w:r w:rsidR="00B00258">
        <w:rPr>
          <w:rFonts w:asciiTheme="minorHAnsi" w:hAnsiTheme="minorHAnsi" w:cstheme="minorHAnsi"/>
        </w:rPr>
        <w:t xml:space="preserve"> in 2023</w:t>
      </w:r>
      <w:r w:rsidR="009E3C5D">
        <w:rPr>
          <w:rFonts w:asciiTheme="minorHAnsi" w:hAnsiTheme="minorHAnsi" w:cstheme="minorHAnsi"/>
        </w:rPr>
        <w:t xml:space="preserve">. </w:t>
      </w:r>
      <w:r w:rsidR="002C4155">
        <w:rPr>
          <w:rFonts w:asciiTheme="minorHAnsi" w:hAnsiTheme="minorHAnsi" w:cstheme="minorHAnsi"/>
        </w:rPr>
        <w:t xml:space="preserve">Does the EDO have total numbers of sed agg/deg since cessation of sed aug? Casavant said the summation of annual volume change (in plot) give you that metric. Kanz said these are over two recent low flow years, that context is important for interpreting trends. Lewis said only two years of data since halted augmentation, so hard to interpret trends. Keeping the context of low flow years in mind is important as we assess trends into the future. </w:t>
      </w:r>
      <w:r w:rsidR="00B00258">
        <w:rPr>
          <w:rFonts w:asciiTheme="minorHAnsi" w:hAnsiTheme="minorHAnsi" w:cstheme="minorHAnsi"/>
        </w:rPr>
        <w:t xml:space="preserve">Jenniges reminded the TAC about the </w:t>
      </w:r>
      <w:r w:rsidR="009E3C5D">
        <w:rPr>
          <w:rFonts w:asciiTheme="minorHAnsi" w:hAnsiTheme="minorHAnsi" w:cstheme="minorHAnsi"/>
        </w:rPr>
        <w:t xml:space="preserve">2022 levee breach at </w:t>
      </w:r>
      <w:r w:rsidR="00B00258">
        <w:rPr>
          <w:rFonts w:asciiTheme="minorHAnsi" w:hAnsiTheme="minorHAnsi" w:cstheme="minorHAnsi"/>
        </w:rPr>
        <w:t>B</w:t>
      </w:r>
      <w:r w:rsidR="009E3C5D">
        <w:rPr>
          <w:rFonts w:asciiTheme="minorHAnsi" w:hAnsiTheme="minorHAnsi" w:cstheme="minorHAnsi"/>
        </w:rPr>
        <w:t xml:space="preserve">lue </w:t>
      </w:r>
      <w:r w:rsidR="00B00258">
        <w:rPr>
          <w:rFonts w:asciiTheme="minorHAnsi" w:hAnsiTheme="minorHAnsi" w:cstheme="minorHAnsi"/>
        </w:rPr>
        <w:t>H</w:t>
      </w:r>
      <w:r w:rsidR="009E3C5D">
        <w:rPr>
          <w:rFonts w:asciiTheme="minorHAnsi" w:hAnsiTheme="minorHAnsi" w:cstheme="minorHAnsi"/>
        </w:rPr>
        <w:t xml:space="preserve">ole. That serves as a sediment sink from the river. </w:t>
      </w:r>
      <w:r w:rsidR="00B00258">
        <w:rPr>
          <w:rFonts w:asciiTheme="minorHAnsi" w:hAnsiTheme="minorHAnsi" w:cstheme="minorHAnsi"/>
        </w:rPr>
        <w:t>Farnsworth asked how the monitoring report deals with this. Brei and Casavant said m</w:t>
      </w:r>
      <w:r w:rsidR="009E3C5D">
        <w:rPr>
          <w:rFonts w:asciiTheme="minorHAnsi" w:hAnsiTheme="minorHAnsi" w:cstheme="minorHAnsi"/>
        </w:rPr>
        <w:t>asks have tried to eliminate this from the analysis, but it stills shows up in 23-24 and 24-25 degradation.</w:t>
      </w:r>
      <w:r w:rsidR="00B00258">
        <w:rPr>
          <w:rFonts w:asciiTheme="minorHAnsi" w:hAnsiTheme="minorHAnsi" w:cstheme="minorHAnsi"/>
        </w:rPr>
        <w:t xml:space="preserve"> </w:t>
      </w:r>
      <w:r w:rsidR="002C4155">
        <w:rPr>
          <w:rFonts w:asciiTheme="minorHAnsi" w:hAnsiTheme="minorHAnsi" w:cstheme="minorHAnsi"/>
        </w:rPr>
        <w:t xml:space="preserve">Sediment lost from the river is deposited in Blue Hole. Farnsworth said </w:t>
      </w:r>
      <w:r w:rsidR="004C5466">
        <w:rPr>
          <w:rFonts w:asciiTheme="minorHAnsi" w:hAnsiTheme="minorHAnsi" w:cstheme="minorHAnsi"/>
        </w:rPr>
        <w:t xml:space="preserve">assuming 15 acres of deposition to a depth of greater than 20 ft, </w:t>
      </w:r>
      <w:r w:rsidR="002C4155">
        <w:rPr>
          <w:rFonts w:asciiTheme="minorHAnsi" w:hAnsiTheme="minorHAnsi" w:cstheme="minorHAnsi"/>
        </w:rPr>
        <w:t xml:space="preserve">the fill in Blue Hole is roughly 600,000 cu yards. </w:t>
      </w:r>
      <w:r w:rsidR="001B5744">
        <w:rPr>
          <w:rFonts w:asciiTheme="minorHAnsi" w:hAnsiTheme="minorHAnsi" w:cstheme="minorHAnsi"/>
        </w:rPr>
        <w:t xml:space="preserve">Ostrom asked </w:t>
      </w:r>
      <w:r w:rsidR="00B00258">
        <w:rPr>
          <w:rFonts w:asciiTheme="minorHAnsi" w:hAnsiTheme="minorHAnsi" w:cstheme="minorHAnsi"/>
        </w:rPr>
        <w:t xml:space="preserve">about </w:t>
      </w:r>
      <w:r w:rsidR="001B5744">
        <w:rPr>
          <w:rFonts w:asciiTheme="minorHAnsi" w:hAnsiTheme="minorHAnsi" w:cstheme="minorHAnsi"/>
        </w:rPr>
        <w:t xml:space="preserve">change in 5ft deep or deeper category being mainly ½ mile within Overton bridge. Is it normal for that localization of degradation? Lewis clarified this to mean that </w:t>
      </w:r>
      <w:r w:rsidR="00B00258">
        <w:rPr>
          <w:rFonts w:asciiTheme="minorHAnsi" w:hAnsiTheme="minorHAnsi" w:cstheme="minorHAnsi"/>
        </w:rPr>
        <w:t xml:space="preserve">the </w:t>
      </w:r>
      <w:r w:rsidR="001B5744">
        <w:rPr>
          <w:rFonts w:asciiTheme="minorHAnsi" w:hAnsiTheme="minorHAnsi" w:cstheme="minorHAnsi"/>
        </w:rPr>
        <w:t xml:space="preserve">extent of this class has not progressed further downstream. </w:t>
      </w:r>
      <w:r w:rsidR="002C4155">
        <w:rPr>
          <w:rFonts w:asciiTheme="minorHAnsi" w:hAnsiTheme="minorHAnsi" w:cstheme="minorHAnsi"/>
        </w:rPr>
        <w:t xml:space="preserve">The deeper class appears to migrate from one channel to another but not downstream further. </w:t>
      </w:r>
      <w:r w:rsidR="001B5744">
        <w:rPr>
          <w:rFonts w:asciiTheme="minorHAnsi" w:hAnsiTheme="minorHAnsi" w:cstheme="minorHAnsi"/>
        </w:rPr>
        <w:t xml:space="preserve">Farnsworth </w:t>
      </w:r>
      <w:r w:rsidR="00B00258">
        <w:rPr>
          <w:rFonts w:asciiTheme="minorHAnsi" w:hAnsiTheme="minorHAnsi" w:cstheme="minorHAnsi"/>
        </w:rPr>
        <w:t>said</w:t>
      </w:r>
      <w:r w:rsidR="001B5744">
        <w:rPr>
          <w:rFonts w:asciiTheme="minorHAnsi" w:hAnsiTheme="minorHAnsi" w:cstheme="minorHAnsi"/>
        </w:rPr>
        <w:t xml:space="preserve"> risk has a </w:t>
      </w:r>
      <w:r w:rsidR="00B00258">
        <w:rPr>
          <w:rFonts w:asciiTheme="minorHAnsi" w:hAnsiTheme="minorHAnsi" w:cstheme="minorHAnsi"/>
        </w:rPr>
        <w:t>value-based</w:t>
      </w:r>
      <w:r w:rsidR="001B5744">
        <w:rPr>
          <w:rFonts w:asciiTheme="minorHAnsi" w:hAnsiTheme="minorHAnsi" w:cstheme="minorHAnsi"/>
        </w:rPr>
        <w:t xml:space="preserve"> answer with everyone in the room having different eval</w:t>
      </w:r>
      <w:r w:rsidR="00B00258">
        <w:rPr>
          <w:rFonts w:asciiTheme="minorHAnsi" w:hAnsiTheme="minorHAnsi" w:cstheme="minorHAnsi"/>
        </w:rPr>
        <w:t>uation</w:t>
      </w:r>
      <w:r w:rsidR="001B5744">
        <w:rPr>
          <w:rFonts w:asciiTheme="minorHAnsi" w:hAnsiTheme="minorHAnsi" w:cstheme="minorHAnsi"/>
        </w:rPr>
        <w:t xml:space="preserve"> of </w:t>
      </w:r>
      <w:r w:rsidR="00B00258">
        <w:rPr>
          <w:rFonts w:asciiTheme="minorHAnsi" w:hAnsiTheme="minorHAnsi" w:cstheme="minorHAnsi"/>
        </w:rPr>
        <w:t>risk</w:t>
      </w:r>
      <w:r w:rsidR="001B5744">
        <w:rPr>
          <w:rFonts w:asciiTheme="minorHAnsi" w:hAnsiTheme="minorHAnsi" w:cstheme="minorHAnsi"/>
        </w:rPr>
        <w:t xml:space="preserve">. </w:t>
      </w:r>
      <w:proofErr w:type="gramStart"/>
      <w:r w:rsidR="001B5744">
        <w:rPr>
          <w:rFonts w:asciiTheme="minorHAnsi" w:hAnsiTheme="minorHAnsi" w:cstheme="minorHAnsi"/>
        </w:rPr>
        <w:t>So</w:t>
      </w:r>
      <w:proofErr w:type="gramEnd"/>
      <w:r w:rsidR="001B5744">
        <w:rPr>
          <w:rFonts w:asciiTheme="minorHAnsi" w:hAnsiTheme="minorHAnsi" w:cstheme="minorHAnsi"/>
        </w:rPr>
        <w:t xml:space="preserve"> </w:t>
      </w:r>
      <w:r w:rsidR="00B00258">
        <w:rPr>
          <w:rFonts w:asciiTheme="minorHAnsi" w:hAnsiTheme="minorHAnsi" w:cstheme="minorHAnsi"/>
        </w:rPr>
        <w:t>he asked the T</w:t>
      </w:r>
      <w:r w:rsidR="001B5744">
        <w:rPr>
          <w:rFonts w:asciiTheme="minorHAnsi" w:hAnsiTheme="minorHAnsi" w:cstheme="minorHAnsi"/>
        </w:rPr>
        <w:t xml:space="preserve">AC to think about </w:t>
      </w:r>
      <w:r w:rsidR="00B00258">
        <w:rPr>
          <w:rFonts w:asciiTheme="minorHAnsi" w:hAnsiTheme="minorHAnsi" w:cstheme="minorHAnsi"/>
        </w:rPr>
        <w:t xml:space="preserve">this in terms of </w:t>
      </w:r>
      <w:r w:rsidR="001B5744">
        <w:rPr>
          <w:rFonts w:asciiTheme="minorHAnsi" w:hAnsiTheme="minorHAnsi" w:cstheme="minorHAnsi"/>
        </w:rPr>
        <w:t>resource allocation potential</w:t>
      </w:r>
      <w:r w:rsidR="00B00258">
        <w:rPr>
          <w:rFonts w:asciiTheme="minorHAnsi" w:hAnsiTheme="minorHAnsi" w:cstheme="minorHAnsi"/>
        </w:rPr>
        <w:t xml:space="preserve">. Program will need to decide how to allocate resources to </w:t>
      </w:r>
      <w:r w:rsidR="001B5744">
        <w:rPr>
          <w:rFonts w:asciiTheme="minorHAnsi" w:hAnsiTheme="minorHAnsi" w:cstheme="minorHAnsi"/>
        </w:rPr>
        <w:t>buy water, manage channel</w:t>
      </w:r>
      <w:r w:rsidR="007F6C76">
        <w:rPr>
          <w:rFonts w:asciiTheme="minorHAnsi" w:hAnsiTheme="minorHAnsi" w:cstheme="minorHAnsi"/>
        </w:rPr>
        <w:t xml:space="preserve"> (disk, Phrag spray)</w:t>
      </w:r>
      <w:r w:rsidR="001B5744">
        <w:rPr>
          <w:rFonts w:asciiTheme="minorHAnsi" w:hAnsiTheme="minorHAnsi" w:cstheme="minorHAnsi"/>
        </w:rPr>
        <w:t xml:space="preserve">, </w:t>
      </w:r>
      <w:r w:rsidR="00B00258">
        <w:rPr>
          <w:rFonts w:asciiTheme="minorHAnsi" w:hAnsiTheme="minorHAnsi" w:cstheme="minorHAnsi"/>
        </w:rPr>
        <w:t>augment sediment,</w:t>
      </w:r>
      <w:r w:rsidR="001B5744">
        <w:rPr>
          <w:rFonts w:asciiTheme="minorHAnsi" w:hAnsiTheme="minorHAnsi" w:cstheme="minorHAnsi"/>
        </w:rPr>
        <w:t xml:space="preserve"> </w:t>
      </w:r>
      <w:proofErr w:type="gramStart"/>
      <w:r w:rsidR="001B5744">
        <w:rPr>
          <w:rFonts w:asciiTheme="minorHAnsi" w:hAnsiTheme="minorHAnsi" w:cstheme="minorHAnsi"/>
        </w:rPr>
        <w:t>etc.</w:t>
      </w:r>
      <w:r w:rsidR="00B00258">
        <w:rPr>
          <w:rFonts w:asciiTheme="minorHAnsi" w:hAnsiTheme="minorHAnsi" w:cstheme="minorHAnsi"/>
        </w:rPr>
        <w:t>.</w:t>
      </w:r>
      <w:proofErr w:type="gramEnd"/>
      <w:r w:rsidR="001B5744">
        <w:rPr>
          <w:rFonts w:asciiTheme="minorHAnsi" w:hAnsiTheme="minorHAnsi" w:cstheme="minorHAnsi"/>
        </w:rPr>
        <w:t xml:space="preserve"> </w:t>
      </w:r>
      <w:r w:rsidR="00B00258">
        <w:rPr>
          <w:rFonts w:asciiTheme="minorHAnsi" w:hAnsiTheme="minorHAnsi" w:cstheme="minorHAnsi"/>
        </w:rPr>
        <w:t>He is t</w:t>
      </w:r>
      <w:r w:rsidR="001B5744">
        <w:rPr>
          <w:rFonts w:asciiTheme="minorHAnsi" w:hAnsiTheme="minorHAnsi" w:cstheme="minorHAnsi"/>
        </w:rPr>
        <w:t>rying to figure out what information you need to give relative value to each of these management choices. Lewis</w:t>
      </w:r>
      <w:r w:rsidR="00B00258">
        <w:rPr>
          <w:rFonts w:asciiTheme="minorHAnsi" w:hAnsiTheme="minorHAnsi" w:cstheme="minorHAnsi"/>
        </w:rPr>
        <w:t xml:space="preserve"> said the</w:t>
      </w:r>
      <w:r w:rsidR="001B5744">
        <w:rPr>
          <w:rFonts w:asciiTheme="minorHAnsi" w:hAnsiTheme="minorHAnsi" w:cstheme="minorHAnsi"/>
        </w:rPr>
        <w:t xml:space="preserve"> more we do not </w:t>
      </w:r>
      <w:r w:rsidR="00B00258">
        <w:rPr>
          <w:rFonts w:asciiTheme="minorHAnsi" w:hAnsiTheme="minorHAnsi" w:cstheme="minorHAnsi"/>
        </w:rPr>
        <w:t>augment sediment</w:t>
      </w:r>
      <w:r w:rsidR="001B5744">
        <w:rPr>
          <w:rFonts w:asciiTheme="minorHAnsi" w:hAnsiTheme="minorHAnsi" w:cstheme="minorHAnsi"/>
        </w:rPr>
        <w:t xml:space="preserve">, the more we learn about </w:t>
      </w:r>
      <w:r w:rsidR="00B00258">
        <w:rPr>
          <w:rFonts w:asciiTheme="minorHAnsi" w:hAnsiTheme="minorHAnsi" w:cstheme="minorHAnsi"/>
        </w:rPr>
        <w:t xml:space="preserve">the </w:t>
      </w:r>
      <w:r w:rsidR="001B5744">
        <w:rPr>
          <w:rFonts w:asciiTheme="minorHAnsi" w:hAnsiTheme="minorHAnsi" w:cstheme="minorHAnsi"/>
        </w:rPr>
        <w:t xml:space="preserve">result of not doing sed aug. </w:t>
      </w:r>
      <w:r w:rsidR="009D6B1F">
        <w:rPr>
          <w:rFonts w:asciiTheme="minorHAnsi" w:hAnsiTheme="minorHAnsi" w:cstheme="minorHAnsi"/>
        </w:rPr>
        <w:t xml:space="preserve">Kanz asked if this is a money consideration? </w:t>
      </w:r>
      <w:r w:rsidR="002C4155">
        <w:rPr>
          <w:rFonts w:asciiTheme="minorHAnsi" w:hAnsiTheme="minorHAnsi" w:cstheme="minorHAnsi"/>
        </w:rPr>
        <w:t xml:space="preserve">Kanz said we are in </w:t>
      </w:r>
      <w:proofErr w:type="gramStart"/>
      <w:r w:rsidR="002C4155">
        <w:rPr>
          <w:rFonts w:asciiTheme="minorHAnsi" w:hAnsiTheme="minorHAnsi" w:cstheme="minorHAnsi"/>
        </w:rPr>
        <w:t>a data</w:t>
      </w:r>
      <w:proofErr w:type="gramEnd"/>
      <w:r w:rsidR="002C4155">
        <w:rPr>
          <w:rFonts w:asciiTheme="minorHAnsi" w:hAnsiTheme="minorHAnsi" w:cstheme="minorHAnsi"/>
        </w:rPr>
        <w:t xml:space="preserve"> poor situation with only a few years of each upon which to draw conclusions and make decisions (5 years of aug, 5 years of no aug). </w:t>
      </w:r>
      <w:r w:rsidR="009D6B1F">
        <w:rPr>
          <w:rFonts w:asciiTheme="minorHAnsi" w:hAnsiTheme="minorHAnsi" w:cstheme="minorHAnsi"/>
        </w:rPr>
        <w:t>Farnsworth said, yes, it has to be</w:t>
      </w:r>
      <w:r w:rsidR="004C5466">
        <w:rPr>
          <w:rFonts w:asciiTheme="minorHAnsi" w:hAnsiTheme="minorHAnsi" w:cstheme="minorHAnsi"/>
        </w:rPr>
        <w:t xml:space="preserve"> in terms of Second Increment implementation. It is not in the near </w:t>
      </w:r>
      <w:proofErr w:type="gramStart"/>
      <w:r w:rsidR="004C5466">
        <w:rPr>
          <w:rFonts w:asciiTheme="minorHAnsi" w:hAnsiTheme="minorHAnsi" w:cstheme="minorHAnsi"/>
        </w:rPr>
        <w:t>term,</w:t>
      </w:r>
      <w:proofErr w:type="gramEnd"/>
      <w:r w:rsidR="004C5466">
        <w:rPr>
          <w:rFonts w:asciiTheme="minorHAnsi" w:hAnsiTheme="minorHAnsi" w:cstheme="minorHAnsi"/>
        </w:rPr>
        <w:t xml:space="preserve"> we have enough budget to implement augmentation every year during the Extension</w:t>
      </w:r>
      <w:r w:rsidR="009D6B1F">
        <w:rPr>
          <w:rFonts w:asciiTheme="minorHAnsi" w:hAnsiTheme="minorHAnsi" w:cstheme="minorHAnsi"/>
        </w:rPr>
        <w:t>. Belt asked regarding implementation of annual Li</w:t>
      </w:r>
      <w:r w:rsidR="00B00258">
        <w:rPr>
          <w:rFonts w:asciiTheme="minorHAnsi" w:hAnsiTheme="minorHAnsi" w:cstheme="minorHAnsi"/>
        </w:rPr>
        <w:t>DAR. Is this something that is worth the bang for the buck? Lewis said it is the best tool for the job</w:t>
      </w:r>
      <w:r w:rsidR="009D6B1F">
        <w:rPr>
          <w:rFonts w:asciiTheme="minorHAnsi" w:hAnsiTheme="minorHAnsi" w:cstheme="minorHAnsi"/>
        </w:rPr>
        <w:t xml:space="preserve">. Henry said </w:t>
      </w:r>
      <w:r w:rsidR="00B00258">
        <w:rPr>
          <w:rFonts w:asciiTheme="minorHAnsi" w:hAnsiTheme="minorHAnsi" w:cstheme="minorHAnsi"/>
        </w:rPr>
        <w:t xml:space="preserve">maybe it helps to think of it in terms of </w:t>
      </w:r>
      <w:r w:rsidR="009D6B1F">
        <w:rPr>
          <w:rFonts w:asciiTheme="minorHAnsi" w:hAnsiTheme="minorHAnsi" w:cstheme="minorHAnsi"/>
        </w:rPr>
        <w:t xml:space="preserve">the information generated </w:t>
      </w:r>
      <w:r w:rsidR="0003697D">
        <w:rPr>
          <w:rFonts w:asciiTheme="minorHAnsi" w:hAnsiTheme="minorHAnsi" w:cstheme="minorHAnsi"/>
        </w:rPr>
        <w:t xml:space="preserve">right now </w:t>
      </w:r>
      <w:r w:rsidR="009D6B1F">
        <w:rPr>
          <w:rFonts w:asciiTheme="minorHAnsi" w:hAnsiTheme="minorHAnsi" w:cstheme="minorHAnsi"/>
        </w:rPr>
        <w:t xml:space="preserve">to </w:t>
      </w:r>
      <w:r w:rsidR="0003697D">
        <w:rPr>
          <w:rFonts w:asciiTheme="minorHAnsi" w:hAnsiTheme="minorHAnsi" w:cstheme="minorHAnsi"/>
        </w:rPr>
        <w:t xml:space="preserve">help </w:t>
      </w:r>
      <w:r w:rsidR="009D6B1F">
        <w:rPr>
          <w:rFonts w:asciiTheme="minorHAnsi" w:hAnsiTheme="minorHAnsi" w:cstheme="minorHAnsi"/>
        </w:rPr>
        <w:t xml:space="preserve">make </w:t>
      </w:r>
      <w:r w:rsidR="00B00258">
        <w:rPr>
          <w:rFonts w:asciiTheme="minorHAnsi" w:hAnsiTheme="minorHAnsi" w:cstheme="minorHAnsi"/>
        </w:rPr>
        <w:t xml:space="preserve">future </w:t>
      </w:r>
      <w:r w:rsidR="009D6B1F">
        <w:rPr>
          <w:rFonts w:asciiTheme="minorHAnsi" w:hAnsiTheme="minorHAnsi" w:cstheme="minorHAnsi"/>
        </w:rPr>
        <w:t>decisions re</w:t>
      </w:r>
      <w:r w:rsidR="00B00258">
        <w:rPr>
          <w:rFonts w:asciiTheme="minorHAnsi" w:hAnsiTheme="minorHAnsi" w:cstheme="minorHAnsi"/>
        </w:rPr>
        <w:t xml:space="preserve">garding </w:t>
      </w:r>
      <w:r w:rsidR="009D6B1F">
        <w:rPr>
          <w:rFonts w:asciiTheme="minorHAnsi" w:hAnsiTheme="minorHAnsi" w:cstheme="minorHAnsi"/>
        </w:rPr>
        <w:t xml:space="preserve">resource allocation. </w:t>
      </w:r>
      <w:r w:rsidR="0003697D">
        <w:rPr>
          <w:rFonts w:asciiTheme="minorHAnsi" w:hAnsiTheme="minorHAnsi" w:cstheme="minorHAnsi"/>
        </w:rPr>
        <w:t>Farnsworth asked, y</w:t>
      </w:r>
      <w:r w:rsidR="00A03E00">
        <w:rPr>
          <w:rFonts w:asciiTheme="minorHAnsi" w:hAnsiTheme="minorHAnsi" w:cstheme="minorHAnsi"/>
        </w:rPr>
        <w:t xml:space="preserve">esterday </w:t>
      </w:r>
      <w:r w:rsidR="0003697D">
        <w:rPr>
          <w:rFonts w:asciiTheme="minorHAnsi" w:hAnsiTheme="minorHAnsi" w:cstheme="minorHAnsi"/>
        </w:rPr>
        <w:t xml:space="preserve">he heard conservation folks say they </w:t>
      </w:r>
      <w:r w:rsidR="00A03E00">
        <w:rPr>
          <w:rFonts w:asciiTheme="minorHAnsi" w:hAnsiTheme="minorHAnsi" w:cstheme="minorHAnsi"/>
        </w:rPr>
        <w:t xml:space="preserve">never want line below zero, all </w:t>
      </w:r>
      <w:r w:rsidR="0003697D">
        <w:rPr>
          <w:rFonts w:asciiTheme="minorHAnsi" w:hAnsiTheme="minorHAnsi" w:cstheme="minorHAnsi"/>
        </w:rPr>
        <w:t xml:space="preserve">reaches </w:t>
      </w:r>
      <w:r w:rsidR="00A03E00">
        <w:rPr>
          <w:rFonts w:asciiTheme="minorHAnsi" w:hAnsiTheme="minorHAnsi" w:cstheme="minorHAnsi"/>
        </w:rPr>
        <w:t>ag</w:t>
      </w:r>
      <w:r w:rsidR="0003697D">
        <w:rPr>
          <w:rFonts w:asciiTheme="minorHAnsi" w:hAnsiTheme="minorHAnsi" w:cstheme="minorHAnsi"/>
        </w:rPr>
        <w:t>g</w:t>
      </w:r>
      <w:r w:rsidR="00A03E00">
        <w:rPr>
          <w:rFonts w:asciiTheme="minorHAnsi" w:hAnsiTheme="minorHAnsi" w:cstheme="minorHAnsi"/>
        </w:rPr>
        <w:t>radational. How much would that cost? And what does it cost you in terms of other types of management actions</w:t>
      </w:r>
      <w:r w:rsidR="0003697D">
        <w:rPr>
          <w:rFonts w:asciiTheme="minorHAnsi" w:hAnsiTheme="minorHAnsi" w:cstheme="minorHAnsi"/>
        </w:rPr>
        <w:t>?</w:t>
      </w:r>
      <w:r w:rsidR="00A03E00">
        <w:rPr>
          <w:rFonts w:asciiTheme="minorHAnsi" w:hAnsiTheme="minorHAnsi" w:cstheme="minorHAnsi"/>
        </w:rPr>
        <w:t xml:space="preserve"> </w:t>
      </w:r>
      <w:r w:rsidR="0003697D">
        <w:rPr>
          <w:rFonts w:asciiTheme="minorHAnsi" w:hAnsiTheme="minorHAnsi" w:cstheme="minorHAnsi"/>
        </w:rPr>
        <w:t xml:space="preserve">He does not think that is something that is </w:t>
      </w:r>
      <w:r w:rsidR="00A03E00">
        <w:rPr>
          <w:rFonts w:asciiTheme="minorHAnsi" w:hAnsiTheme="minorHAnsi" w:cstheme="minorHAnsi"/>
        </w:rPr>
        <w:t xml:space="preserve">feasible. </w:t>
      </w:r>
      <w:r w:rsidR="0003697D">
        <w:rPr>
          <w:rFonts w:asciiTheme="minorHAnsi" w:hAnsiTheme="minorHAnsi" w:cstheme="minorHAnsi"/>
        </w:rPr>
        <w:t>Farnsworth asked</w:t>
      </w:r>
      <w:r w:rsidR="00A03E00">
        <w:rPr>
          <w:rFonts w:asciiTheme="minorHAnsi" w:hAnsiTheme="minorHAnsi" w:cstheme="minorHAnsi"/>
        </w:rPr>
        <w:t xml:space="preserve"> what </w:t>
      </w:r>
      <w:proofErr w:type="gramStart"/>
      <w:r w:rsidR="00A03E00">
        <w:rPr>
          <w:rFonts w:asciiTheme="minorHAnsi" w:hAnsiTheme="minorHAnsi" w:cstheme="minorHAnsi"/>
        </w:rPr>
        <w:t>response would</w:t>
      </w:r>
      <w:proofErr w:type="gramEnd"/>
      <w:r w:rsidR="00A03E00">
        <w:rPr>
          <w:rFonts w:asciiTheme="minorHAnsi" w:hAnsiTheme="minorHAnsi" w:cstheme="minorHAnsi"/>
        </w:rPr>
        <w:t xml:space="preserve"> you need to see to </w:t>
      </w:r>
      <w:proofErr w:type="gramStart"/>
      <w:r w:rsidR="00A03E00">
        <w:rPr>
          <w:rFonts w:asciiTheme="minorHAnsi" w:hAnsiTheme="minorHAnsi" w:cstheme="minorHAnsi"/>
        </w:rPr>
        <w:t>make a decision</w:t>
      </w:r>
      <w:proofErr w:type="gramEnd"/>
      <w:r w:rsidR="00A03E00">
        <w:rPr>
          <w:rFonts w:asciiTheme="minorHAnsi" w:hAnsiTheme="minorHAnsi" w:cstheme="minorHAnsi"/>
        </w:rPr>
        <w:t>? Need something that ties sediment to birds, NEPA, ESA compliance</w:t>
      </w:r>
      <w:r w:rsidR="0003697D">
        <w:rPr>
          <w:rFonts w:asciiTheme="minorHAnsi" w:hAnsiTheme="minorHAnsi" w:cstheme="minorHAnsi"/>
        </w:rPr>
        <w:t>, a p</w:t>
      </w:r>
      <w:r w:rsidR="00A03E00">
        <w:rPr>
          <w:rFonts w:asciiTheme="minorHAnsi" w:hAnsiTheme="minorHAnsi" w:cstheme="minorHAnsi"/>
        </w:rPr>
        <w:t xml:space="preserve">hysical response and ultimately </w:t>
      </w:r>
      <w:r w:rsidR="0003697D">
        <w:rPr>
          <w:rFonts w:asciiTheme="minorHAnsi" w:hAnsiTheme="minorHAnsi" w:cstheme="minorHAnsi"/>
        </w:rPr>
        <w:t xml:space="preserve">a </w:t>
      </w:r>
      <w:r w:rsidR="00A03E00">
        <w:rPr>
          <w:rFonts w:asciiTheme="minorHAnsi" w:hAnsiTheme="minorHAnsi" w:cstheme="minorHAnsi"/>
        </w:rPr>
        <w:t xml:space="preserve">species response. Can we </w:t>
      </w:r>
      <w:r w:rsidR="0003697D">
        <w:rPr>
          <w:rFonts w:asciiTheme="minorHAnsi" w:hAnsiTheme="minorHAnsi" w:cstheme="minorHAnsi"/>
        </w:rPr>
        <w:t>build</w:t>
      </w:r>
      <w:r w:rsidR="00A03E00">
        <w:rPr>
          <w:rFonts w:asciiTheme="minorHAnsi" w:hAnsiTheme="minorHAnsi" w:cstheme="minorHAnsi"/>
        </w:rPr>
        <w:t xml:space="preserve"> a relationship between sediment and </w:t>
      </w:r>
      <w:r w:rsidR="0003697D">
        <w:rPr>
          <w:rFonts w:asciiTheme="minorHAnsi" w:hAnsiTheme="minorHAnsi" w:cstheme="minorHAnsi"/>
        </w:rPr>
        <w:t>unobstructed channel width, for example</w:t>
      </w:r>
      <w:r w:rsidR="00A03E00">
        <w:rPr>
          <w:rFonts w:asciiTheme="minorHAnsi" w:hAnsiTheme="minorHAnsi" w:cstheme="minorHAnsi"/>
        </w:rPr>
        <w:t xml:space="preserve">. Brei said we can develop relationships </w:t>
      </w:r>
      <w:r w:rsidR="0003697D">
        <w:rPr>
          <w:rFonts w:asciiTheme="minorHAnsi" w:hAnsiTheme="minorHAnsi" w:cstheme="minorHAnsi"/>
        </w:rPr>
        <w:t>between</w:t>
      </w:r>
      <w:r w:rsidR="00A03E00">
        <w:rPr>
          <w:rFonts w:asciiTheme="minorHAnsi" w:hAnsiTheme="minorHAnsi" w:cstheme="minorHAnsi"/>
        </w:rPr>
        <w:t xml:space="preserve"> sed aug and </w:t>
      </w:r>
      <w:r w:rsidR="0003697D">
        <w:rPr>
          <w:rFonts w:asciiTheme="minorHAnsi" w:hAnsiTheme="minorHAnsi" w:cstheme="minorHAnsi"/>
        </w:rPr>
        <w:t xml:space="preserve">unobstructed channel width similar to the relationship developed already in the channel width model between </w:t>
      </w:r>
      <w:r w:rsidR="00A03E00">
        <w:rPr>
          <w:rFonts w:asciiTheme="minorHAnsi" w:hAnsiTheme="minorHAnsi" w:cstheme="minorHAnsi"/>
        </w:rPr>
        <w:t xml:space="preserve">Phrag spraying </w:t>
      </w:r>
      <w:r w:rsidR="0003697D">
        <w:rPr>
          <w:rFonts w:asciiTheme="minorHAnsi" w:hAnsiTheme="minorHAnsi" w:cstheme="minorHAnsi"/>
        </w:rPr>
        <w:t>and channel width</w:t>
      </w:r>
      <w:r w:rsidR="00A03E00">
        <w:rPr>
          <w:rFonts w:asciiTheme="minorHAnsi" w:hAnsiTheme="minorHAnsi" w:cstheme="minorHAnsi"/>
        </w:rPr>
        <w:t xml:space="preserve">. </w:t>
      </w:r>
      <w:r w:rsidR="0003697D">
        <w:rPr>
          <w:rFonts w:asciiTheme="minorHAnsi" w:hAnsiTheme="minorHAnsi" w:cstheme="minorHAnsi"/>
        </w:rPr>
        <w:t xml:space="preserve">Merrill said allocation to sed aug reduces money to buy water, that is the tradeoff. </w:t>
      </w:r>
      <w:r w:rsidR="00A03E00">
        <w:rPr>
          <w:rFonts w:asciiTheme="minorHAnsi" w:hAnsiTheme="minorHAnsi" w:cstheme="minorHAnsi"/>
        </w:rPr>
        <w:t xml:space="preserve">Rabbe said possibly all these actions are needed from a species perspective. Maybe all </w:t>
      </w:r>
      <w:r w:rsidR="0003697D">
        <w:rPr>
          <w:rFonts w:asciiTheme="minorHAnsi" w:hAnsiTheme="minorHAnsi" w:cstheme="minorHAnsi"/>
        </w:rPr>
        <w:t xml:space="preserve">are </w:t>
      </w:r>
      <w:r w:rsidR="00A03E00">
        <w:rPr>
          <w:rFonts w:asciiTheme="minorHAnsi" w:hAnsiTheme="minorHAnsi" w:cstheme="minorHAnsi"/>
        </w:rPr>
        <w:t xml:space="preserve">possible within the budget and not necessarily competing against one another. </w:t>
      </w:r>
      <w:r w:rsidR="0003697D">
        <w:rPr>
          <w:rFonts w:asciiTheme="minorHAnsi" w:hAnsiTheme="minorHAnsi" w:cstheme="minorHAnsi"/>
        </w:rPr>
        <w:t>Starting with the assumption that s</w:t>
      </w:r>
      <w:r w:rsidR="00A03E00">
        <w:rPr>
          <w:rFonts w:asciiTheme="minorHAnsi" w:hAnsiTheme="minorHAnsi" w:cstheme="minorHAnsi"/>
        </w:rPr>
        <w:t xml:space="preserve">omethings gotta give is not a good place to start. Farnsworth said you need to be able to assess the benefits in comparison with other actions. Rabbe said it is possible that </w:t>
      </w:r>
      <w:r w:rsidR="0003697D">
        <w:rPr>
          <w:rFonts w:asciiTheme="minorHAnsi" w:hAnsiTheme="minorHAnsi" w:cstheme="minorHAnsi"/>
        </w:rPr>
        <w:t xml:space="preserve">the </w:t>
      </w:r>
      <w:r w:rsidR="00A03E00">
        <w:rPr>
          <w:rFonts w:asciiTheme="minorHAnsi" w:hAnsiTheme="minorHAnsi" w:cstheme="minorHAnsi"/>
        </w:rPr>
        <w:t xml:space="preserve">conclusion </w:t>
      </w:r>
      <w:r w:rsidR="0003697D">
        <w:rPr>
          <w:rFonts w:asciiTheme="minorHAnsi" w:hAnsiTheme="minorHAnsi" w:cstheme="minorHAnsi"/>
        </w:rPr>
        <w:t xml:space="preserve">we reach is that sed aug </w:t>
      </w:r>
      <w:r w:rsidR="00A03E00">
        <w:rPr>
          <w:rFonts w:asciiTheme="minorHAnsi" w:hAnsiTheme="minorHAnsi" w:cstheme="minorHAnsi"/>
        </w:rPr>
        <w:t xml:space="preserve">may be necessary every year. </w:t>
      </w:r>
      <w:r w:rsidR="0003697D">
        <w:rPr>
          <w:rFonts w:asciiTheme="minorHAnsi" w:hAnsiTheme="minorHAnsi" w:cstheme="minorHAnsi"/>
        </w:rPr>
        <w:t>Farnsworth asked h</w:t>
      </w:r>
      <w:r w:rsidR="00CA62B9">
        <w:rPr>
          <w:rFonts w:asciiTheme="minorHAnsi" w:hAnsiTheme="minorHAnsi" w:cstheme="minorHAnsi"/>
        </w:rPr>
        <w:t xml:space="preserve">ow </w:t>
      </w:r>
      <w:proofErr w:type="gramStart"/>
      <w:r w:rsidR="004C5466">
        <w:rPr>
          <w:rFonts w:asciiTheme="minorHAnsi" w:hAnsiTheme="minorHAnsi" w:cstheme="minorHAnsi"/>
        </w:rPr>
        <w:t xml:space="preserve">would </w:t>
      </w:r>
      <w:r w:rsidR="00CA62B9">
        <w:rPr>
          <w:rFonts w:asciiTheme="minorHAnsi" w:hAnsiTheme="minorHAnsi" w:cstheme="minorHAnsi"/>
        </w:rPr>
        <w:t>you</w:t>
      </w:r>
      <w:proofErr w:type="gramEnd"/>
      <w:r w:rsidR="00CA62B9">
        <w:rPr>
          <w:rFonts w:asciiTheme="minorHAnsi" w:hAnsiTheme="minorHAnsi" w:cstheme="minorHAnsi"/>
        </w:rPr>
        <w:t xml:space="preserve"> come to that conclusion, based upon what information? Rabbe said </w:t>
      </w:r>
      <w:r w:rsidR="0003697D">
        <w:rPr>
          <w:rFonts w:asciiTheme="minorHAnsi" w:hAnsiTheme="minorHAnsi" w:cstheme="minorHAnsi"/>
        </w:rPr>
        <w:t xml:space="preserve">his conclusion is based upon </w:t>
      </w:r>
      <w:r w:rsidR="00CA62B9">
        <w:rPr>
          <w:rFonts w:asciiTheme="minorHAnsi" w:hAnsiTheme="minorHAnsi" w:cstheme="minorHAnsi"/>
        </w:rPr>
        <w:t xml:space="preserve">bed erosion, </w:t>
      </w:r>
      <w:r w:rsidR="0003697D">
        <w:rPr>
          <w:rFonts w:asciiTheme="minorHAnsi" w:hAnsiTheme="minorHAnsi" w:cstheme="minorHAnsi"/>
        </w:rPr>
        <w:t xml:space="preserve">but the </w:t>
      </w:r>
      <w:r w:rsidR="00CA62B9">
        <w:rPr>
          <w:rFonts w:asciiTheme="minorHAnsi" w:hAnsiTheme="minorHAnsi" w:cstheme="minorHAnsi"/>
        </w:rPr>
        <w:t xml:space="preserve">question </w:t>
      </w:r>
      <w:r w:rsidR="0003697D">
        <w:rPr>
          <w:rFonts w:asciiTheme="minorHAnsi" w:hAnsiTheme="minorHAnsi" w:cstheme="minorHAnsi"/>
        </w:rPr>
        <w:t>still remains</w:t>
      </w:r>
      <w:r w:rsidR="00CA62B9">
        <w:rPr>
          <w:rFonts w:asciiTheme="minorHAnsi" w:hAnsiTheme="minorHAnsi" w:cstheme="minorHAnsi"/>
        </w:rPr>
        <w:t xml:space="preserve"> about spatial scale. </w:t>
      </w:r>
      <w:r w:rsidR="0003697D">
        <w:rPr>
          <w:rFonts w:asciiTheme="minorHAnsi" w:hAnsiTheme="minorHAnsi" w:cstheme="minorHAnsi"/>
        </w:rPr>
        <w:t>Rabbe said it remains u</w:t>
      </w:r>
      <w:r w:rsidR="00CA62B9">
        <w:rPr>
          <w:rFonts w:asciiTheme="minorHAnsi" w:hAnsiTheme="minorHAnsi" w:cstheme="minorHAnsi"/>
        </w:rPr>
        <w:t xml:space="preserve">nresolved whether </w:t>
      </w:r>
      <w:r w:rsidR="0003697D">
        <w:rPr>
          <w:rFonts w:asciiTheme="minorHAnsi" w:hAnsiTheme="minorHAnsi" w:cstheme="minorHAnsi"/>
        </w:rPr>
        <w:t xml:space="preserve">the </w:t>
      </w:r>
      <w:r w:rsidR="00CA62B9">
        <w:rPr>
          <w:rFonts w:asciiTheme="minorHAnsi" w:hAnsiTheme="minorHAnsi" w:cstheme="minorHAnsi"/>
        </w:rPr>
        <w:t>Lex</w:t>
      </w:r>
      <w:r w:rsidR="0003697D">
        <w:rPr>
          <w:rFonts w:asciiTheme="minorHAnsi" w:hAnsiTheme="minorHAnsi" w:cstheme="minorHAnsi"/>
        </w:rPr>
        <w:t>ington</w:t>
      </w:r>
      <w:r w:rsidR="00CA62B9">
        <w:rPr>
          <w:rFonts w:asciiTheme="minorHAnsi" w:hAnsiTheme="minorHAnsi" w:cstheme="minorHAnsi"/>
        </w:rPr>
        <w:t xml:space="preserve"> to Overton</w:t>
      </w:r>
      <w:r w:rsidR="0003697D">
        <w:rPr>
          <w:rFonts w:asciiTheme="minorHAnsi" w:hAnsiTheme="minorHAnsi" w:cstheme="minorHAnsi"/>
        </w:rPr>
        <w:t xml:space="preserve"> reach that is part of the AHR</w:t>
      </w:r>
      <w:r w:rsidR="00CA62B9">
        <w:rPr>
          <w:rFonts w:asciiTheme="minorHAnsi" w:hAnsiTheme="minorHAnsi" w:cstheme="minorHAnsi"/>
        </w:rPr>
        <w:t xml:space="preserve"> is necessary for ESA compliance. Bed erosion downstream of Overton bridge is also a metric he is interested in. </w:t>
      </w:r>
      <w:r w:rsidR="0003697D">
        <w:rPr>
          <w:rFonts w:asciiTheme="minorHAnsi" w:hAnsiTheme="minorHAnsi" w:cstheme="minorHAnsi"/>
        </w:rPr>
        <w:t>He w</w:t>
      </w:r>
      <w:r w:rsidR="00CA62B9">
        <w:rPr>
          <w:rFonts w:asciiTheme="minorHAnsi" w:hAnsiTheme="minorHAnsi" w:cstheme="minorHAnsi"/>
        </w:rPr>
        <w:t>ould want</w:t>
      </w:r>
      <w:r w:rsidR="0003697D">
        <w:rPr>
          <w:rFonts w:asciiTheme="minorHAnsi" w:hAnsiTheme="minorHAnsi" w:cstheme="minorHAnsi"/>
        </w:rPr>
        <w:t xml:space="preserve"> to see</w:t>
      </w:r>
      <w:r w:rsidR="00CA62B9">
        <w:rPr>
          <w:rFonts w:asciiTheme="minorHAnsi" w:hAnsiTheme="minorHAnsi" w:cstheme="minorHAnsi"/>
        </w:rPr>
        <w:t xml:space="preserve"> these metrics under </w:t>
      </w:r>
      <w:r w:rsidR="0003697D">
        <w:rPr>
          <w:rFonts w:asciiTheme="minorHAnsi" w:hAnsiTheme="minorHAnsi" w:cstheme="minorHAnsi"/>
        </w:rPr>
        <w:t>l</w:t>
      </w:r>
      <w:r w:rsidR="00CA62B9">
        <w:rPr>
          <w:rFonts w:asciiTheme="minorHAnsi" w:hAnsiTheme="minorHAnsi" w:cstheme="minorHAnsi"/>
        </w:rPr>
        <w:t>ower flows (over last 4 of 5 years</w:t>
      </w:r>
      <w:r w:rsidR="0003697D">
        <w:rPr>
          <w:rFonts w:asciiTheme="minorHAnsi" w:hAnsiTheme="minorHAnsi" w:cstheme="minorHAnsi"/>
        </w:rPr>
        <w:t xml:space="preserve"> for which we have data</w:t>
      </w:r>
      <w:r w:rsidR="00CA62B9">
        <w:rPr>
          <w:rFonts w:asciiTheme="minorHAnsi" w:hAnsiTheme="minorHAnsi" w:cstheme="minorHAnsi"/>
        </w:rPr>
        <w:t>) and under higher flow years</w:t>
      </w:r>
      <w:r w:rsidR="00CC3B91">
        <w:rPr>
          <w:rFonts w:asciiTheme="minorHAnsi" w:hAnsiTheme="minorHAnsi" w:cstheme="minorHAnsi"/>
        </w:rPr>
        <w:t xml:space="preserve"> (would bed erosion be worse?)</w:t>
      </w:r>
      <w:r w:rsidR="00CA62B9">
        <w:rPr>
          <w:rFonts w:asciiTheme="minorHAnsi" w:hAnsiTheme="minorHAnsi" w:cstheme="minorHAnsi"/>
        </w:rPr>
        <w:t xml:space="preserve">. Farnsworth </w:t>
      </w:r>
      <w:r w:rsidR="004C5466">
        <w:rPr>
          <w:rFonts w:asciiTheme="minorHAnsi" w:hAnsiTheme="minorHAnsi" w:cstheme="minorHAnsi"/>
        </w:rPr>
        <w:t>asked</w:t>
      </w:r>
      <w:r w:rsidR="00CC3B91">
        <w:rPr>
          <w:rFonts w:asciiTheme="minorHAnsi" w:hAnsiTheme="minorHAnsi" w:cstheme="minorHAnsi"/>
        </w:rPr>
        <w:t xml:space="preserve"> Rabbe to clarify </w:t>
      </w:r>
      <w:r w:rsidR="004C5466">
        <w:rPr>
          <w:rFonts w:asciiTheme="minorHAnsi" w:hAnsiTheme="minorHAnsi" w:cstheme="minorHAnsi"/>
        </w:rPr>
        <w:t xml:space="preserve">what </w:t>
      </w:r>
      <w:r w:rsidR="00CA62B9">
        <w:rPr>
          <w:rFonts w:asciiTheme="minorHAnsi" w:hAnsiTheme="minorHAnsi" w:cstheme="minorHAnsi"/>
        </w:rPr>
        <w:t xml:space="preserve">volume and area of bed erosion metrics Rabbe wants to see.  Rabbe also wants WC response to sed augmentation. Farrell said we can look at bed erosion metrics at </w:t>
      </w:r>
      <w:r w:rsidR="00CC3B91">
        <w:rPr>
          <w:rFonts w:asciiTheme="minorHAnsi" w:hAnsiTheme="minorHAnsi" w:cstheme="minorHAnsi"/>
        </w:rPr>
        <w:t>Cottonwood Ranch</w:t>
      </w:r>
      <w:r w:rsidR="00CA62B9">
        <w:rPr>
          <w:rFonts w:asciiTheme="minorHAnsi" w:hAnsiTheme="minorHAnsi" w:cstheme="minorHAnsi"/>
        </w:rPr>
        <w:t xml:space="preserve"> habitat complex plus changes in veg classes, wetted width, </w:t>
      </w:r>
      <w:r w:rsidR="00CC3B91">
        <w:rPr>
          <w:rFonts w:asciiTheme="minorHAnsi" w:hAnsiTheme="minorHAnsi" w:cstheme="minorHAnsi"/>
        </w:rPr>
        <w:t>unobstructed channel width</w:t>
      </w:r>
      <w:r w:rsidR="00CA62B9">
        <w:rPr>
          <w:rFonts w:asciiTheme="minorHAnsi" w:hAnsiTheme="minorHAnsi" w:cstheme="minorHAnsi"/>
        </w:rPr>
        <w:t xml:space="preserve"> (link to species habitat) after a concerning year or period</w:t>
      </w:r>
      <w:r w:rsidR="00CC3B91">
        <w:rPr>
          <w:rFonts w:asciiTheme="minorHAnsi" w:hAnsiTheme="minorHAnsi" w:cstheme="minorHAnsi"/>
        </w:rPr>
        <w:t xml:space="preserve">. We can also look at WC response during that period. </w:t>
      </w:r>
      <w:r w:rsidR="00CA62B9">
        <w:rPr>
          <w:rFonts w:asciiTheme="minorHAnsi" w:hAnsiTheme="minorHAnsi" w:cstheme="minorHAnsi"/>
        </w:rPr>
        <w:t xml:space="preserve">Lewis said it is hard to say how bed erosion changes WC habitat and WC use.  Rabbe said analysis on this limited spatial and temporal scale </w:t>
      </w:r>
      <w:r w:rsidR="00CC3B91">
        <w:rPr>
          <w:rFonts w:asciiTheme="minorHAnsi" w:hAnsiTheme="minorHAnsi" w:cstheme="minorHAnsi"/>
        </w:rPr>
        <w:t>might be data</w:t>
      </w:r>
      <w:r w:rsidR="00CA62B9">
        <w:rPr>
          <w:rFonts w:asciiTheme="minorHAnsi" w:hAnsiTheme="minorHAnsi" w:cstheme="minorHAnsi"/>
        </w:rPr>
        <w:t xml:space="preserve"> limited.</w:t>
      </w:r>
      <w:r w:rsidR="00CC3B91">
        <w:rPr>
          <w:rFonts w:asciiTheme="minorHAnsi" w:hAnsiTheme="minorHAnsi" w:cstheme="minorHAnsi"/>
        </w:rPr>
        <w:t xml:space="preserve"> </w:t>
      </w:r>
      <w:r w:rsidR="00DA1474">
        <w:rPr>
          <w:rFonts w:asciiTheme="minorHAnsi" w:hAnsiTheme="minorHAnsi" w:cstheme="minorHAnsi"/>
        </w:rPr>
        <w:t xml:space="preserve">Lewis </w:t>
      </w:r>
      <w:r w:rsidR="00CC3B91">
        <w:rPr>
          <w:rFonts w:asciiTheme="minorHAnsi" w:hAnsiTheme="minorHAnsi" w:cstheme="minorHAnsi"/>
        </w:rPr>
        <w:t xml:space="preserve">continued on to </w:t>
      </w:r>
      <w:r w:rsidR="00DA1474">
        <w:rPr>
          <w:rFonts w:asciiTheme="minorHAnsi" w:hAnsiTheme="minorHAnsi" w:cstheme="minorHAnsi"/>
        </w:rPr>
        <w:t>show</w:t>
      </w:r>
      <w:r w:rsidR="00CC3B91">
        <w:rPr>
          <w:rFonts w:asciiTheme="minorHAnsi" w:hAnsiTheme="minorHAnsi" w:cstheme="minorHAnsi"/>
        </w:rPr>
        <w:t xml:space="preserve"> </w:t>
      </w:r>
      <w:r w:rsidR="00DA1474">
        <w:rPr>
          <w:rFonts w:asciiTheme="minorHAnsi" w:hAnsiTheme="minorHAnsi" w:cstheme="minorHAnsi"/>
        </w:rPr>
        <w:t>drone imagery to break down lateral erosion into shorter time periods between image a</w:t>
      </w:r>
      <w:r w:rsidR="00CC3B91">
        <w:rPr>
          <w:rFonts w:asciiTheme="minorHAnsi" w:hAnsiTheme="minorHAnsi" w:cstheme="minorHAnsi"/>
        </w:rPr>
        <w:t>c</w:t>
      </w:r>
      <w:r w:rsidR="00DA1474">
        <w:rPr>
          <w:rFonts w:asciiTheme="minorHAnsi" w:hAnsiTheme="minorHAnsi" w:cstheme="minorHAnsi"/>
        </w:rPr>
        <w:t>quisi</w:t>
      </w:r>
      <w:r w:rsidR="00CC3B91">
        <w:rPr>
          <w:rFonts w:asciiTheme="minorHAnsi" w:hAnsiTheme="minorHAnsi" w:cstheme="minorHAnsi"/>
        </w:rPr>
        <w:t>t</w:t>
      </w:r>
      <w:r w:rsidR="00DA1474">
        <w:rPr>
          <w:rFonts w:asciiTheme="minorHAnsi" w:hAnsiTheme="minorHAnsi" w:cstheme="minorHAnsi"/>
        </w:rPr>
        <w:t xml:space="preserve">ion. Kanz </w:t>
      </w:r>
      <w:r w:rsidR="00CC3B91">
        <w:rPr>
          <w:rFonts w:asciiTheme="minorHAnsi" w:hAnsiTheme="minorHAnsi" w:cstheme="minorHAnsi"/>
        </w:rPr>
        <w:t xml:space="preserve">noted there was </w:t>
      </w:r>
      <w:r w:rsidR="00DA1474">
        <w:rPr>
          <w:rFonts w:asciiTheme="minorHAnsi" w:hAnsiTheme="minorHAnsi" w:cstheme="minorHAnsi"/>
        </w:rPr>
        <w:t>more lat</w:t>
      </w:r>
      <w:r w:rsidR="00CC3B91">
        <w:rPr>
          <w:rFonts w:asciiTheme="minorHAnsi" w:hAnsiTheme="minorHAnsi" w:cstheme="minorHAnsi"/>
        </w:rPr>
        <w:t>eral</w:t>
      </w:r>
      <w:r w:rsidR="00DA1474">
        <w:rPr>
          <w:rFonts w:asciiTheme="minorHAnsi" w:hAnsiTheme="minorHAnsi" w:cstheme="minorHAnsi"/>
        </w:rPr>
        <w:t xml:space="preserve"> erosion in times of year when flow is highest. </w:t>
      </w:r>
      <w:r w:rsidR="00CC3B91">
        <w:rPr>
          <w:rFonts w:asciiTheme="minorHAnsi" w:hAnsiTheme="minorHAnsi" w:cstheme="minorHAnsi"/>
        </w:rPr>
        <w:t xml:space="preserve">He asked about the </w:t>
      </w:r>
      <w:r w:rsidR="00DA1474">
        <w:rPr>
          <w:rFonts w:asciiTheme="minorHAnsi" w:hAnsiTheme="minorHAnsi" w:cstheme="minorHAnsi"/>
        </w:rPr>
        <w:t>spatial resolution on these drone images</w:t>
      </w:r>
      <w:r w:rsidR="00CC3B91">
        <w:rPr>
          <w:rFonts w:asciiTheme="minorHAnsi" w:hAnsiTheme="minorHAnsi" w:cstheme="minorHAnsi"/>
        </w:rPr>
        <w:t>.</w:t>
      </w:r>
      <w:r w:rsidR="00DA1474">
        <w:rPr>
          <w:rFonts w:asciiTheme="minorHAnsi" w:hAnsiTheme="minorHAnsi" w:cstheme="minorHAnsi"/>
        </w:rPr>
        <w:t xml:space="preserve"> Lewis said these are opportunistic observations to fill in temporal gaps in information. Not for use in isolation but may point out temporally important time periods when consider multiple samples over time and space. </w:t>
      </w:r>
      <w:r w:rsidR="00B769E7">
        <w:rPr>
          <w:rFonts w:asciiTheme="minorHAnsi" w:hAnsiTheme="minorHAnsi" w:cstheme="minorHAnsi"/>
        </w:rPr>
        <w:t xml:space="preserve">Lewis </w:t>
      </w:r>
      <w:r w:rsidR="00CC3B91">
        <w:rPr>
          <w:rFonts w:asciiTheme="minorHAnsi" w:hAnsiTheme="minorHAnsi" w:cstheme="minorHAnsi"/>
        </w:rPr>
        <w:t>asked for TAC feedback on</w:t>
      </w:r>
      <w:r w:rsidR="00B769E7">
        <w:rPr>
          <w:rFonts w:asciiTheme="minorHAnsi" w:hAnsiTheme="minorHAnsi" w:cstheme="minorHAnsi"/>
        </w:rPr>
        <w:t xml:space="preserve"> </w:t>
      </w:r>
      <w:r w:rsidR="00CC3B91">
        <w:rPr>
          <w:rFonts w:asciiTheme="minorHAnsi" w:hAnsiTheme="minorHAnsi" w:cstheme="minorHAnsi"/>
        </w:rPr>
        <w:t>reducing</w:t>
      </w:r>
      <w:r w:rsidR="00B769E7">
        <w:rPr>
          <w:rFonts w:asciiTheme="minorHAnsi" w:hAnsiTheme="minorHAnsi" w:cstheme="minorHAnsi"/>
        </w:rPr>
        <w:t xml:space="preserve"> </w:t>
      </w:r>
      <w:r w:rsidR="00CC3B91">
        <w:rPr>
          <w:rFonts w:asciiTheme="minorHAnsi" w:hAnsiTheme="minorHAnsi" w:cstheme="minorHAnsi"/>
        </w:rPr>
        <w:t xml:space="preserve">number of </w:t>
      </w:r>
      <w:r w:rsidR="00B769E7">
        <w:rPr>
          <w:rFonts w:asciiTheme="minorHAnsi" w:hAnsiTheme="minorHAnsi" w:cstheme="minorHAnsi"/>
        </w:rPr>
        <w:t>transect</w:t>
      </w:r>
      <w:r w:rsidR="00CC3B91">
        <w:rPr>
          <w:rFonts w:asciiTheme="minorHAnsi" w:hAnsiTheme="minorHAnsi" w:cstheme="minorHAnsi"/>
        </w:rPr>
        <w:t>s surveyed at each anchor point.</w:t>
      </w:r>
      <w:r w:rsidR="00B769E7">
        <w:rPr>
          <w:rFonts w:asciiTheme="minorHAnsi" w:hAnsiTheme="minorHAnsi" w:cstheme="minorHAnsi"/>
        </w:rPr>
        <w:t xml:space="preserve"> </w:t>
      </w:r>
      <w:r w:rsidR="00CC3B91">
        <w:rPr>
          <w:rFonts w:asciiTheme="minorHAnsi" w:hAnsiTheme="minorHAnsi" w:cstheme="minorHAnsi"/>
        </w:rPr>
        <w:t>K</w:t>
      </w:r>
      <w:r w:rsidR="00B769E7">
        <w:rPr>
          <w:rFonts w:asciiTheme="minorHAnsi" w:hAnsiTheme="minorHAnsi" w:cstheme="minorHAnsi"/>
        </w:rPr>
        <w:t xml:space="preserve">anz asked for </w:t>
      </w:r>
      <w:r w:rsidR="00CC3B91">
        <w:rPr>
          <w:rFonts w:asciiTheme="minorHAnsi" w:hAnsiTheme="minorHAnsi" w:cstheme="minorHAnsi"/>
        </w:rPr>
        <w:t xml:space="preserve">a </w:t>
      </w:r>
      <w:r w:rsidR="00B769E7">
        <w:rPr>
          <w:rFonts w:asciiTheme="minorHAnsi" w:hAnsiTheme="minorHAnsi" w:cstheme="minorHAnsi"/>
        </w:rPr>
        <w:t xml:space="preserve">time estimate on each transect. </w:t>
      </w:r>
      <w:r w:rsidR="00CC3B91">
        <w:rPr>
          <w:rFonts w:asciiTheme="minorHAnsi" w:hAnsiTheme="minorHAnsi" w:cstheme="minorHAnsi"/>
        </w:rPr>
        <w:t xml:space="preserve">Lewis said he estimates a field effort of </w:t>
      </w:r>
      <w:r w:rsidR="00B769E7">
        <w:rPr>
          <w:rFonts w:asciiTheme="minorHAnsi" w:hAnsiTheme="minorHAnsi" w:cstheme="minorHAnsi"/>
        </w:rPr>
        <w:t xml:space="preserve">35 hours </w:t>
      </w:r>
      <w:r w:rsidR="00CC3B91">
        <w:rPr>
          <w:rFonts w:asciiTheme="minorHAnsi" w:hAnsiTheme="minorHAnsi" w:cstheme="minorHAnsi"/>
        </w:rPr>
        <w:t xml:space="preserve">could be </w:t>
      </w:r>
      <w:r w:rsidR="00B769E7">
        <w:rPr>
          <w:rFonts w:asciiTheme="minorHAnsi" w:hAnsiTheme="minorHAnsi" w:cstheme="minorHAnsi"/>
        </w:rPr>
        <w:t xml:space="preserve">reduced to 20 hours. </w:t>
      </w:r>
      <w:r w:rsidR="00CC3B91">
        <w:rPr>
          <w:rFonts w:asciiTheme="minorHAnsi" w:hAnsiTheme="minorHAnsi" w:cstheme="minorHAnsi"/>
        </w:rPr>
        <w:t>Kanz said this effort is still i</w:t>
      </w:r>
      <w:r w:rsidR="00B769E7">
        <w:rPr>
          <w:rFonts w:asciiTheme="minorHAnsi" w:hAnsiTheme="minorHAnsi" w:cstheme="minorHAnsi"/>
        </w:rPr>
        <w:t>n first year</w:t>
      </w:r>
      <w:r w:rsidR="00CC3B91">
        <w:rPr>
          <w:rFonts w:asciiTheme="minorHAnsi" w:hAnsiTheme="minorHAnsi" w:cstheme="minorHAnsi"/>
        </w:rPr>
        <w:t xml:space="preserve"> and was conducted </w:t>
      </w:r>
      <w:r w:rsidR="00B769E7">
        <w:rPr>
          <w:rFonts w:asciiTheme="minorHAnsi" w:hAnsiTheme="minorHAnsi" w:cstheme="minorHAnsi"/>
        </w:rPr>
        <w:t xml:space="preserve">during </w:t>
      </w:r>
      <w:proofErr w:type="gramStart"/>
      <w:r w:rsidR="00B769E7">
        <w:rPr>
          <w:rFonts w:asciiTheme="minorHAnsi" w:hAnsiTheme="minorHAnsi" w:cstheme="minorHAnsi"/>
        </w:rPr>
        <w:t>a low</w:t>
      </w:r>
      <w:proofErr w:type="gramEnd"/>
      <w:r w:rsidR="00B769E7">
        <w:rPr>
          <w:rFonts w:asciiTheme="minorHAnsi" w:hAnsiTheme="minorHAnsi" w:cstheme="minorHAnsi"/>
        </w:rPr>
        <w:t xml:space="preserve"> flow year</w:t>
      </w:r>
      <w:r w:rsidR="00CC3B91">
        <w:rPr>
          <w:rFonts w:asciiTheme="minorHAnsi" w:hAnsiTheme="minorHAnsi" w:cstheme="minorHAnsi"/>
        </w:rPr>
        <w:t xml:space="preserve">. He said we </w:t>
      </w:r>
      <w:r w:rsidR="00B769E7">
        <w:rPr>
          <w:rFonts w:asciiTheme="minorHAnsi" w:hAnsiTheme="minorHAnsi" w:cstheme="minorHAnsi"/>
        </w:rPr>
        <w:t xml:space="preserve">might not have enough information on annual channel change to know if transect number is important. </w:t>
      </w:r>
      <w:r w:rsidR="00CC3B91">
        <w:rPr>
          <w:rFonts w:asciiTheme="minorHAnsi" w:hAnsiTheme="minorHAnsi" w:cstheme="minorHAnsi"/>
        </w:rPr>
        <w:t xml:space="preserve">Kanz recommended we collect </w:t>
      </w:r>
      <w:r w:rsidR="00B769E7">
        <w:rPr>
          <w:rFonts w:asciiTheme="minorHAnsi" w:hAnsiTheme="minorHAnsi" w:cstheme="minorHAnsi"/>
        </w:rPr>
        <w:t xml:space="preserve">another year </w:t>
      </w:r>
      <w:r w:rsidR="00CC3B91">
        <w:rPr>
          <w:rFonts w:asciiTheme="minorHAnsi" w:hAnsiTheme="minorHAnsi" w:cstheme="minorHAnsi"/>
        </w:rPr>
        <w:t xml:space="preserve">of data </w:t>
      </w:r>
      <w:r w:rsidR="00B769E7">
        <w:rPr>
          <w:rFonts w:asciiTheme="minorHAnsi" w:hAnsiTheme="minorHAnsi" w:cstheme="minorHAnsi"/>
        </w:rPr>
        <w:t xml:space="preserve">before </w:t>
      </w:r>
      <w:proofErr w:type="gramStart"/>
      <w:r w:rsidR="00B769E7">
        <w:rPr>
          <w:rFonts w:asciiTheme="minorHAnsi" w:hAnsiTheme="minorHAnsi" w:cstheme="minorHAnsi"/>
        </w:rPr>
        <w:t>change</w:t>
      </w:r>
      <w:proofErr w:type="gramEnd"/>
      <w:r w:rsidR="00B769E7">
        <w:rPr>
          <w:rFonts w:asciiTheme="minorHAnsi" w:hAnsiTheme="minorHAnsi" w:cstheme="minorHAnsi"/>
        </w:rPr>
        <w:t xml:space="preserve"> anything.</w:t>
      </w:r>
      <w:r w:rsidR="00CC3B91">
        <w:rPr>
          <w:rFonts w:asciiTheme="minorHAnsi" w:hAnsiTheme="minorHAnsi" w:cstheme="minorHAnsi"/>
        </w:rPr>
        <w:t xml:space="preserve"> </w:t>
      </w:r>
      <w:r w:rsidR="00716570">
        <w:rPr>
          <w:rFonts w:asciiTheme="minorHAnsi" w:hAnsiTheme="minorHAnsi" w:cstheme="minorHAnsi"/>
        </w:rPr>
        <w:t>Lewis/ Brei ask</w:t>
      </w:r>
      <w:r w:rsidR="00CC3B91">
        <w:rPr>
          <w:rFonts w:asciiTheme="minorHAnsi" w:hAnsiTheme="minorHAnsi" w:cstheme="minorHAnsi"/>
        </w:rPr>
        <w:t>ed</w:t>
      </w:r>
      <w:r w:rsidR="00716570">
        <w:rPr>
          <w:rFonts w:asciiTheme="minorHAnsi" w:hAnsiTheme="minorHAnsi" w:cstheme="minorHAnsi"/>
        </w:rPr>
        <w:t xml:space="preserve"> </w:t>
      </w:r>
      <w:r w:rsidR="001B3699">
        <w:rPr>
          <w:rFonts w:asciiTheme="minorHAnsi" w:hAnsiTheme="minorHAnsi" w:cstheme="minorHAnsi"/>
        </w:rPr>
        <w:t xml:space="preserve">if report as written contains what </w:t>
      </w:r>
      <w:r w:rsidR="00CC3B91">
        <w:rPr>
          <w:rFonts w:asciiTheme="minorHAnsi" w:hAnsiTheme="minorHAnsi" w:cstheme="minorHAnsi"/>
        </w:rPr>
        <w:t xml:space="preserve">is </w:t>
      </w:r>
      <w:r w:rsidR="001B3699">
        <w:rPr>
          <w:rFonts w:asciiTheme="minorHAnsi" w:hAnsiTheme="minorHAnsi" w:cstheme="minorHAnsi"/>
        </w:rPr>
        <w:t xml:space="preserve">needed for TAC evaluation. Henry asked if </w:t>
      </w:r>
      <w:r w:rsidR="00CC3B91">
        <w:rPr>
          <w:rFonts w:asciiTheme="minorHAnsi" w:hAnsiTheme="minorHAnsi" w:cstheme="minorHAnsi"/>
        </w:rPr>
        <w:t xml:space="preserve">the TAC </w:t>
      </w:r>
      <w:r w:rsidR="001B3699">
        <w:rPr>
          <w:rFonts w:asciiTheme="minorHAnsi" w:hAnsiTheme="minorHAnsi" w:cstheme="minorHAnsi"/>
        </w:rPr>
        <w:t>want</w:t>
      </w:r>
      <w:r w:rsidR="00CC3B91">
        <w:rPr>
          <w:rFonts w:asciiTheme="minorHAnsi" w:hAnsiTheme="minorHAnsi" w:cstheme="minorHAnsi"/>
        </w:rPr>
        <w:t>s</w:t>
      </w:r>
      <w:r w:rsidR="001B3699">
        <w:rPr>
          <w:rFonts w:asciiTheme="minorHAnsi" w:hAnsiTheme="minorHAnsi" w:cstheme="minorHAnsi"/>
        </w:rPr>
        <w:t xml:space="preserve"> any changes to </w:t>
      </w:r>
      <w:r w:rsidR="00CC3B91">
        <w:rPr>
          <w:rFonts w:asciiTheme="minorHAnsi" w:hAnsiTheme="minorHAnsi" w:cstheme="minorHAnsi"/>
        </w:rPr>
        <w:t xml:space="preserve">the </w:t>
      </w:r>
      <w:r w:rsidR="001B3699">
        <w:rPr>
          <w:rFonts w:asciiTheme="minorHAnsi" w:hAnsiTheme="minorHAnsi" w:cstheme="minorHAnsi"/>
        </w:rPr>
        <w:t>annual monitoring report</w:t>
      </w:r>
      <w:r w:rsidR="00CC3B91">
        <w:rPr>
          <w:rFonts w:asciiTheme="minorHAnsi" w:hAnsiTheme="minorHAnsi" w:cstheme="minorHAnsi"/>
        </w:rPr>
        <w:t xml:space="preserve"> to reflect discussions over last two days</w:t>
      </w:r>
      <w:r w:rsidR="001B3699">
        <w:rPr>
          <w:rFonts w:asciiTheme="minorHAnsi" w:hAnsiTheme="minorHAnsi" w:cstheme="minorHAnsi"/>
        </w:rPr>
        <w:t xml:space="preserve"> – include reaches further downstream and/or add WC metrics like wetted width, vegetation area, </w:t>
      </w:r>
      <w:r w:rsidR="00CC3B91">
        <w:rPr>
          <w:rFonts w:asciiTheme="minorHAnsi" w:hAnsiTheme="minorHAnsi" w:cstheme="minorHAnsi"/>
        </w:rPr>
        <w:t>unobstructed channel width</w:t>
      </w:r>
      <w:r w:rsidR="001B3699">
        <w:rPr>
          <w:rFonts w:asciiTheme="minorHAnsi" w:hAnsiTheme="minorHAnsi" w:cstheme="minorHAnsi"/>
        </w:rPr>
        <w:t xml:space="preserve">. TAC said not for this report. Kanz said </w:t>
      </w:r>
      <w:r w:rsidR="00CC3B91">
        <w:rPr>
          <w:rFonts w:asciiTheme="minorHAnsi" w:hAnsiTheme="minorHAnsi" w:cstheme="minorHAnsi"/>
        </w:rPr>
        <w:t xml:space="preserve">EDO is </w:t>
      </w:r>
      <w:r w:rsidR="001B3699">
        <w:rPr>
          <w:rFonts w:asciiTheme="minorHAnsi" w:hAnsiTheme="minorHAnsi" w:cstheme="minorHAnsi"/>
        </w:rPr>
        <w:t>collecting the right data</w:t>
      </w:r>
      <w:r w:rsidR="00CC3B91">
        <w:rPr>
          <w:rFonts w:asciiTheme="minorHAnsi" w:hAnsiTheme="minorHAnsi" w:cstheme="minorHAnsi"/>
        </w:rPr>
        <w:t xml:space="preserve">, </w:t>
      </w:r>
      <w:r w:rsidR="00E34F6E">
        <w:rPr>
          <w:rFonts w:asciiTheme="minorHAnsi" w:hAnsiTheme="minorHAnsi" w:cstheme="minorHAnsi"/>
        </w:rPr>
        <w:t xml:space="preserve">that is what is important. </w:t>
      </w:r>
      <w:r w:rsidR="002C4155">
        <w:rPr>
          <w:rFonts w:asciiTheme="minorHAnsi" w:hAnsiTheme="minorHAnsi" w:cstheme="minorHAnsi"/>
        </w:rPr>
        <w:t xml:space="preserve">How to present </w:t>
      </w:r>
      <w:proofErr w:type="gramStart"/>
      <w:r w:rsidR="002C4155">
        <w:rPr>
          <w:rFonts w:asciiTheme="minorHAnsi" w:hAnsiTheme="minorHAnsi" w:cstheme="minorHAnsi"/>
        </w:rPr>
        <w:t>those</w:t>
      </w:r>
      <w:proofErr w:type="gramEnd"/>
      <w:r w:rsidR="002C4155">
        <w:rPr>
          <w:rFonts w:asciiTheme="minorHAnsi" w:hAnsiTheme="minorHAnsi" w:cstheme="minorHAnsi"/>
        </w:rPr>
        <w:t xml:space="preserve"> data can be further discussed.</w:t>
      </w:r>
    </w:p>
    <w:p w14:paraId="67D493FF" w14:textId="77777777" w:rsidR="00716570" w:rsidRDefault="00716570" w:rsidP="00592779">
      <w:pPr>
        <w:pStyle w:val="NoSpacing"/>
        <w:rPr>
          <w:rFonts w:asciiTheme="minorHAnsi" w:hAnsiTheme="minorHAnsi" w:cstheme="minorHAnsi"/>
          <w:color w:val="EE0000"/>
          <w:highlight w:val="yellow"/>
        </w:rPr>
      </w:pPr>
    </w:p>
    <w:p w14:paraId="5F5442BB" w14:textId="7278B72E" w:rsidR="00247958" w:rsidRDefault="00247958" w:rsidP="00247958">
      <w:pPr>
        <w:pStyle w:val="NoSpacing"/>
        <w:rPr>
          <w:rFonts w:asciiTheme="minorHAnsi" w:hAnsiTheme="minorHAnsi" w:cstheme="minorHAnsi"/>
          <w:color w:val="FF0000"/>
        </w:rPr>
      </w:pPr>
      <w:r w:rsidRPr="0097113A">
        <w:rPr>
          <w:rFonts w:asciiTheme="minorHAnsi" w:hAnsiTheme="minorHAnsi" w:cstheme="minorHAnsi"/>
          <w:color w:val="FF0000"/>
        </w:rPr>
        <w:t>EDO ACTION ITEMS:</w:t>
      </w:r>
    </w:p>
    <w:p w14:paraId="00C538FF" w14:textId="77777777" w:rsidR="00F37561" w:rsidRDefault="00F37561" w:rsidP="00F37561">
      <w:pPr>
        <w:pStyle w:val="NoSpacing"/>
        <w:numPr>
          <w:ilvl w:val="0"/>
          <w:numId w:val="29"/>
        </w:numPr>
        <w:ind w:left="360"/>
        <w:rPr>
          <w:rFonts w:asciiTheme="minorHAnsi" w:hAnsiTheme="minorHAnsi" w:cstheme="minorHAnsi"/>
        </w:rPr>
      </w:pPr>
      <w:r>
        <w:rPr>
          <w:rFonts w:asciiTheme="minorHAnsi" w:hAnsiTheme="minorHAnsi" w:cstheme="minorHAnsi"/>
        </w:rPr>
        <w:t>EDO will take monitoring report to the GC for informational purposes</w:t>
      </w:r>
    </w:p>
    <w:p w14:paraId="1447DFF8" w14:textId="4558F53F" w:rsidR="00592779" w:rsidRPr="00F37561" w:rsidRDefault="00F37561" w:rsidP="00F37561">
      <w:pPr>
        <w:pStyle w:val="NoSpacing"/>
        <w:numPr>
          <w:ilvl w:val="0"/>
          <w:numId w:val="29"/>
        </w:numPr>
        <w:ind w:left="360"/>
        <w:rPr>
          <w:rFonts w:asciiTheme="minorHAnsi" w:hAnsiTheme="minorHAnsi" w:cstheme="minorHAnsi"/>
        </w:rPr>
      </w:pPr>
      <w:r w:rsidRPr="00F37561">
        <w:rPr>
          <w:rFonts w:asciiTheme="minorHAnsi" w:hAnsiTheme="minorHAnsi" w:cstheme="minorHAnsi"/>
        </w:rPr>
        <w:t>EDO will take TAC feedback into consideration and think about how to put this together into a multi-year analysis.</w:t>
      </w:r>
    </w:p>
    <w:p w14:paraId="4EF7F38E" w14:textId="77777777" w:rsidR="00F37561" w:rsidRDefault="00F37561" w:rsidP="00F37561">
      <w:pPr>
        <w:pStyle w:val="NoSpacing"/>
        <w:rPr>
          <w:rFonts w:asciiTheme="minorHAnsi" w:hAnsiTheme="minorHAnsi" w:cstheme="minorHAnsi"/>
          <w:color w:val="EE0000"/>
        </w:rPr>
      </w:pPr>
    </w:p>
    <w:p w14:paraId="390ABA23" w14:textId="2436EEEC" w:rsidR="00F37561" w:rsidRPr="00F37561" w:rsidRDefault="00F37561" w:rsidP="00F37561">
      <w:pPr>
        <w:pStyle w:val="NoSpacing"/>
        <w:rPr>
          <w:rFonts w:asciiTheme="minorHAnsi" w:hAnsiTheme="minorHAnsi" w:cstheme="minorHAnsi"/>
        </w:rPr>
      </w:pPr>
      <w:r w:rsidRPr="00F37561">
        <w:rPr>
          <w:rFonts w:asciiTheme="minorHAnsi" w:hAnsiTheme="minorHAnsi" w:cstheme="minorHAnsi"/>
          <w:color w:val="EE0000"/>
        </w:rPr>
        <w:t>TAC MOTION:</w:t>
      </w:r>
      <w:r w:rsidRPr="00F37561">
        <w:rPr>
          <w:rFonts w:asciiTheme="minorHAnsi" w:hAnsiTheme="minorHAnsi" w:cstheme="minorHAnsi"/>
        </w:rPr>
        <w:t xml:space="preserve"> </w:t>
      </w:r>
      <w:r w:rsidRPr="00767436">
        <w:rPr>
          <w:rFonts w:asciiTheme="minorHAnsi" w:hAnsiTheme="minorHAnsi" w:cstheme="minorHAnsi"/>
        </w:rPr>
        <w:t xml:space="preserve">No need for </w:t>
      </w:r>
      <w:r>
        <w:rPr>
          <w:rFonts w:asciiTheme="minorHAnsi" w:hAnsiTheme="minorHAnsi" w:cstheme="minorHAnsi"/>
        </w:rPr>
        <w:t>a</w:t>
      </w:r>
      <w:r w:rsidRPr="00767436">
        <w:rPr>
          <w:rFonts w:asciiTheme="minorHAnsi" w:hAnsiTheme="minorHAnsi" w:cstheme="minorHAnsi"/>
        </w:rPr>
        <w:t xml:space="preserve"> </w:t>
      </w:r>
      <w:r>
        <w:rPr>
          <w:rFonts w:asciiTheme="minorHAnsi" w:hAnsiTheme="minorHAnsi" w:cstheme="minorHAnsi"/>
        </w:rPr>
        <w:t xml:space="preserve">motion, </w:t>
      </w:r>
      <w:r w:rsidRPr="00767436">
        <w:rPr>
          <w:rFonts w:asciiTheme="minorHAnsi" w:hAnsiTheme="minorHAnsi" w:cstheme="minorHAnsi"/>
        </w:rPr>
        <w:t xml:space="preserve">since no transect changes </w:t>
      </w:r>
      <w:r>
        <w:rPr>
          <w:rFonts w:asciiTheme="minorHAnsi" w:hAnsiTheme="minorHAnsi" w:cstheme="minorHAnsi"/>
        </w:rPr>
        <w:t xml:space="preserve">will be made </w:t>
      </w:r>
      <w:r w:rsidRPr="00767436">
        <w:rPr>
          <w:rFonts w:asciiTheme="minorHAnsi" w:hAnsiTheme="minorHAnsi" w:cstheme="minorHAnsi"/>
        </w:rPr>
        <w:t xml:space="preserve">to </w:t>
      </w:r>
      <w:r>
        <w:rPr>
          <w:rFonts w:asciiTheme="minorHAnsi" w:hAnsiTheme="minorHAnsi" w:cstheme="minorHAnsi"/>
        </w:rPr>
        <w:t xml:space="preserve">the </w:t>
      </w:r>
      <w:r w:rsidRPr="00767436">
        <w:rPr>
          <w:rFonts w:asciiTheme="minorHAnsi" w:hAnsiTheme="minorHAnsi" w:cstheme="minorHAnsi"/>
        </w:rPr>
        <w:t>protocol</w:t>
      </w:r>
      <w:r>
        <w:rPr>
          <w:rFonts w:asciiTheme="minorHAnsi" w:hAnsiTheme="minorHAnsi" w:cstheme="minorHAnsi"/>
        </w:rPr>
        <w:t>.</w:t>
      </w:r>
    </w:p>
    <w:p w14:paraId="01CA079C" w14:textId="77777777" w:rsidR="00592779" w:rsidRDefault="00592779" w:rsidP="006A6FAC">
      <w:pPr>
        <w:pStyle w:val="NoSpacing"/>
        <w:rPr>
          <w:rFonts w:asciiTheme="minorHAnsi" w:hAnsiTheme="minorHAnsi" w:cstheme="minorHAnsi"/>
        </w:rPr>
      </w:pPr>
    </w:p>
    <w:p w14:paraId="564A1BBB" w14:textId="45E35CC3" w:rsidR="00247958" w:rsidRDefault="00247958" w:rsidP="006A6FAC">
      <w:pPr>
        <w:pStyle w:val="NoSpacing"/>
        <w:rPr>
          <w:rFonts w:asciiTheme="minorHAnsi" w:hAnsiTheme="minorHAnsi" w:cstheme="minorHAnsi"/>
        </w:rPr>
      </w:pPr>
      <w:r w:rsidRPr="00C628CF">
        <w:rPr>
          <w:rFonts w:asciiTheme="minorHAnsi" w:hAnsiTheme="minorHAnsi" w:cstheme="minorHAnsi"/>
        </w:rPr>
        <w:t>Document:</w:t>
      </w:r>
      <w:r w:rsidR="00C628CF" w:rsidRPr="00C628CF">
        <w:rPr>
          <w:rFonts w:asciiTheme="minorHAnsi" w:hAnsiTheme="minorHAnsi" w:cstheme="minorHAnsi"/>
        </w:rPr>
        <w:t xml:space="preserve"> </w:t>
      </w:r>
      <w:hyperlink r:id="rId33" w:history="1">
        <w:r w:rsidR="00592779" w:rsidRPr="006B4BE9">
          <w:rPr>
            <w:rStyle w:val="Hyperlink"/>
            <w:rFonts w:asciiTheme="minorHAnsi" w:hAnsiTheme="minorHAnsi" w:cstheme="minorHAnsi"/>
          </w:rPr>
          <w:t xml:space="preserve">15_No Sed Aug </w:t>
        </w:r>
        <w:r w:rsidR="006B4BE9" w:rsidRPr="006B4BE9">
          <w:rPr>
            <w:rStyle w:val="Hyperlink"/>
            <w:rFonts w:asciiTheme="minorHAnsi" w:hAnsiTheme="minorHAnsi" w:cstheme="minorHAnsi"/>
          </w:rPr>
          <w:t xml:space="preserve">Yearly </w:t>
        </w:r>
        <w:r w:rsidR="00592779" w:rsidRPr="006B4BE9">
          <w:rPr>
            <w:rStyle w:val="Hyperlink"/>
            <w:rFonts w:asciiTheme="minorHAnsi" w:hAnsiTheme="minorHAnsi" w:cstheme="minorHAnsi"/>
          </w:rPr>
          <w:t>Monitoring Report</w:t>
        </w:r>
        <w:r w:rsidR="006B4BE9" w:rsidRPr="006B4BE9">
          <w:rPr>
            <w:rStyle w:val="Hyperlink"/>
            <w:rFonts w:asciiTheme="minorHAnsi" w:hAnsiTheme="minorHAnsi" w:cstheme="minorHAnsi"/>
          </w:rPr>
          <w:t xml:space="preserve"> 2025 Final</w:t>
        </w:r>
      </w:hyperlink>
    </w:p>
    <w:p w14:paraId="348E1EA6" w14:textId="6433120A" w:rsidR="00592779" w:rsidRDefault="008B08B8" w:rsidP="006A6FAC">
      <w:pPr>
        <w:pStyle w:val="NoSpacing"/>
        <w:rPr>
          <w:rFonts w:asciiTheme="minorHAnsi" w:hAnsiTheme="minorHAnsi" w:cstheme="minorHAnsi"/>
        </w:rPr>
      </w:pPr>
      <w:r>
        <w:rPr>
          <w:rFonts w:asciiTheme="minorHAnsi" w:hAnsiTheme="minorHAnsi" w:cstheme="minorHAnsi"/>
        </w:rPr>
        <w:t>Presentation</w:t>
      </w:r>
      <w:r w:rsidR="00592779">
        <w:rPr>
          <w:rFonts w:asciiTheme="minorHAnsi" w:hAnsiTheme="minorHAnsi" w:cstheme="minorHAnsi"/>
        </w:rPr>
        <w:t xml:space="preserve">: </w:t>
      </w:r>
      <w:hyperlink r:id="rId34" w:history="1">
        <w:r w:rsidR="00592779" w:rsidRPr="006B4BE9">
          <w:rPr>
            <w:rStyle w:val="Hyperlink"/>
            <w:rFonts w:asciiTheme="minorHAnsi" w:hAnsiTheme="minorHAnsi" w:cstheme="minorHAnsi"/>
          </w:rPr>
          <w:t xml:space="preserve">16_EDO </w:t>
        </w:r>
        <w:r w:rsidR="006B4BE9" w:rsidRPr="006B4BE9">
          <w:rPr>
            <w:rStyle w:val="Hyperlink"/>
            <w:rFonts w:asciiTheme="minorHAnsi" w:hAnsiTheme="minorHAnsi" w:cstheme="minorHAnsi"/>
          </w:rPr>
          <w:t xml:space="preserve">July2025TAC NSA </w:t>
        </w:r>
        <w:r w:rsidR="00592779" w:rsidRPr="006B4BE9">
          <w:rPr>
            <w:rStyle w:val="Hyperlink"/>
            <w:rFonts w:asciiTheme="minorHAnsi" w:hAnsiTheme="minorHAnsi" w:cstheme="minorHAnsi"/>
          </w:rPr>
          <w:t>Presentation</w:t>
        </w:r>
      </w:hyperlink>
    </w:p>
    <w:p w14:paraId="5BEBE74C" w14:textId="77777777" w:rsidR="00592779" w:rsidRDefault="00592779" w:rsidP="006A6FAC">
      <w:pPr>
        <w:pStyle w:val="NoSpacing"/>
        <w:rPr>
          <w:rFonts w:asciiTheme="minorHAnsi" w:hAnsiTheme="minorHAnsi" w:cstheme="minorHAnsi"/>
        </w:rPr>
      </w:pPr>
    </w:p>
    <w:p w14:paraId="5F1BCE0D" w14:textId="1921D1AA" w:rsidR="00592779" w:rsidRPr="00592779" w:rsidRDefault="00592779" w:rsidP="006A6FAC">
      <w:pPr>
        <w:pStyle w:val="NoSpacing"/>
        <w:rPr>
          <w:rFonts w:asciiTheme="minorHAnsi" w:hAnsiTheme="minorHAnsi" w:cstheme="minorHAnsi"/>
          <w:b/>
          <w:bCs/>
          <w:u w:val="single"/>
        </w:rPr>
      </w:pPr>
      <w:r w:rsidRPr="00592779">
        <w:rPr>
          <w:rFonts w:asciiTheme="minorHAnsi" w:hAnsiTheme="minorHAnsi" w:cstheme="minorHAnsi"/>
          <w:b/>
          <w:bCs/>
          <w:u w:val="single"/>
        </w:rPr>
        <w:t>WET MEADOWS WRAP UP</w:t>
      </w:r>
    </w:p>
    <w:p w14:paraId="1239A325" w14:textId="12A852E9" w:rsidR="00A0282E" w:rsidRPr="00592779" w:rsidRDefault="00592779" w:rsidP="00235FE6">
      <w:pPr>
        <w:rPr>
          <w:rFonts w:cstheme="minorHAnsi"/>
          <w:i/>
          <w:iCs/>
        </w:rPr>
      </w:pPr>
      <w:r w:rsidRPr="00592779">
        <w:rPr>
          <w:rFonts w:cstheme="minorHAnsi"/>
          <w:i/>
          <w:iCs/>
        </w:rPr>
        <w:t>WET MEADOWS HYDROLOGY REPORT</w:t>
      </w:r>
    </w:p>
    <w:p w14:paraId="6C738661" w14:textId="754682C4" w:rsidR="00592779" w:rsidRPr="00BD1252" w:rsidRDefault="00592779" w:rsidP="00BD1252">
      <w:pPr>
        <w:rPr>
          <w:rFonts w:asciiTheme="minorHAnsi" w:eastAsia="Calibri" w:hAnsiTheme="minorHAnsi" w:cstheme="minorHAnsi"/>
          <w:color w:val="0070C0"/>
        </w:rPr>
      </w:pPr>
      <w:r w:rsidRPr="00592779">
        <w:rPr>
          <w:rFonts w:asciiTheme="minorHAnsi" w:eastAsia="Calibri" w:hAnsiTheme="minorHAnsi" w:cstheme="minorHAnsi"/>
        </w:rPr>
        <w:t>Farnsworth</w:t>
      </w:r>
      <w:r w:rsidR="00BD1252">
        <w:rPr>
          <w:rFonts w:asciiTheme="minorHAnsi" w:eastAsia="Calibri" w:hAnsiTheme="minorHAnsi" w:cstheme="minorHAnsi"/>
        </w:rPr>
        <w:t xml:space="preserve"> said the Special Advisor working on updating the groundwater model used in the report has been delayed in water court. There is nothing to report to the TAC at this time.</w:t>
      </w:r>
    </w:p>
    <w:p w14:paraId="0B875158" w14:textId="77777777" w:rsidR="00592779" w:rsidRDefault="00592779" w:rsidP="001005A0">
      <w:pPr>
        <w:rPr>
          <w:rFonts w:asciiTheme="minorHAnsi" w:eastAsia="Times New Roman" w:hAnsiTheme="minorHAnsi" w:cstheme="minorHAnsi"/>
        </w:rPr>
      </w:pPr>
    </w:p>
    <w:p w14:paraId="31AD3B48" w14:textId="446CF384" w:rsidR="00592779" w:rsidRPr="00592779" w:rsidRDefault="00592779" w:rsidP="001005A0">
      <w:pPr>
        <w:rPr>
          <w:rFonts w:asciiTheme="minorHAnsi" w:eastAsia="Times New Roman" w:hAnsiTheme="minorHAnsi" w:cstheme="minorHAnsi"/>
          <w:b/>
          <w:bCs/>
          <w:u w:val="single"/>
        </w:rPr>
      </w:pPr>
      <w:r w:rsidRPr="00592779">
        <w:rPr>
          <w:rFonts w:asciiTheme="minorHAnsi" w:eastAsia="Times New Roman" w:hAnsiTheme="minorHAnsi" w:cstheme="minorHAnsi"/>
          <w:b/>
          <w:bCs/>
          <w:u w:val="single"/>
        </w:rPr>
        <w:t>DATA MANAGEMENT</w:t>
      </w:r>
    </w:p>
    <w:p w14:paraId="46AA9F91" w14:textId="51C95439" w:rsidR="00592779" w:rsidRDefault="00592779" w:rsidP="001005A0">
      <w:pPr>
        <w:rPr>
          <w:rFonts w:asciiTheme="minorHAnsi" w:eastAsia="Times New Roman" w:hAnsiTheme="minorHAnsi" w:cstheme="minorHAnsi"/>
          <w:i/>
          <w:iCs/>
        </w:rPr>
      </w:pPr>
      <w:r>
        <w:rPr>
          <w:rFonts w:asciiTheme="minorHAnsi" w:eastAsia="Times New Roman" w:hAnsiTheme="minorHAnsi" w:cstheme="minorHAnsi"/>
          <w:i/>
          <w:iCs/>
        </w:rPr>
        <w:t>PRRIP DATA STORAGE &amp; RELEASE POLICY</w:t>
      </w:r>
    </w:p>
    <w:p w14:paraId="0AC8F423" w14:textId="328A00F9" w:rsidR="00592779" w:rsidRDefault="00BD1252" w:rsidP="001005A0">
      <w:pPr>
        <w:rPr>
          <w:rFonts w:asciiTheme="minorHAnsi" w:eastAsia="Times New Roman" w:hAnsiTheme="minorHAnsi" w:cstheme="minorHAnsi"/>
        </w:rPr>
      </w:pPr>
      <w:r>
        <w:rPr>
          <w:rFonts w:asciiTheme="minorHAnsi" w:eastAsia="Times New Roman" w:hAnsiTheme="minorHAnsi" w:cstheme="minorHAnsi"/>
        </w:rPr>
        <w:t>Farnsworth reminded the TAC that development of the data storage and release policy was a suggestion made by the ISAC in their review of DOI’s Science Integrity Policy. It was presented to the GC along with ISAC report at the June GC</w:t>
      </w:r>
      <w:r w:rsidR="009C67E1">
        <w:rPr>
          <w:rFonts w:asciiTheme="minorHAnsi" w:eastAsia="Times New Roman" w:hAnsiTheme="minorHAnsi" w:cstheme="minorHAnsi"/>
        </w:rPr>
        <w:t xml:space="preserve">. The GC suggested TAC review and be aware of the policy. </w:t>
      </w:r>
    </w:p>
    <w:p w14:paraId="6A7FF94B" w14:textId="77777777" w:rsidR="00592779" w:rsidRDefault="00592779" w:rsidP="001005A0">
      <w:pPr>
        <w:rPr>
          <w:rFonts w:asciiTheme="minorHAnsi" w:eastAsia="Times New Roman" w:hAnsiTheme="minorHAnsi" w:cstheme="minorHAnsi"/>
        </w:rPr>
      </w:pPr>
    </w:p>
    <w:p w14:paraId="5A60007A" w14:textId="5BE429B9" w:rsidR="00592779" w:rsidRDefault="00592779" w:rsidP="001005A0">
      <w:pPr>
        <w:rPr>
          <w:rFonts w:asciiTheme="minorHAnsi" w:eastAsia="Times New Roman" w:hAnsiTheme="minorHAnsi" w:cstheme="minorHAnsi"/>
        </w:rPr>
      </w:pPr>
      <w:r>
        <w:rPr>
          <w:rFonts w:asciiTheme="minorHAnsi" w:eastAsia="Times New Roman" w:hAnsiTheme="minorHAnsi" w:cstheme="minorHAnsi"/>
        </w:rPr>
        <w:t xml:space="preserve">Document: </w:t>
      </w:r>
      <w:hyperlink r:id="rId35" w:history="1">
        <w:r w:rsidRPr="00BD1252">
          <w:rPr>
            <w:rStyle w:val="Hyperlink"/>
            <w:rFonts w:asciiTheme="minorHAnsi" w:eastAsia="Times New Roman" w:hAnsiTheme="minorHAnsi" w:cstheme="minorHAnsi"/>
          </w:rPr>
          <w:t>17_</w:t>
        </w:r>
        <w:r w:rsidR="00BD1252" w:rsidRPr="00BD1252">
          <w:rPr>
            <w:rStyle w:val="Hyperlink"/>
            <w:rFonts w:asciiTheme="minorHAnsi" w:eastAsia="Times New Roman" w:hAnsiTheme="minorHAnsi" w:cstheme="minorHAnsi"/>
          </w:rPr>
          <w:t xml:space="preserve">PRRIP </w:t>
        </w:r>
        <w:r w:rsidRPr="00BD1252">
          <w:rPr>
            <w:rStyle w:val="Hyperlink"/>
            <w:rFonts w:asciiTheme="minorHAnsi" w:eastAsia="Times New Roman" w:hAnsiTheme="minorHAnsi" w:cstheme="minorHAnsi"/>
          </w:rPr>
          <w:t>Data Storage Release Policy</w:t>
        </w:r>
      </w:hyperlink>
    </w:p>
    <w:p w14:paraId="56E8A2F4" w14:textId="77777777" w:rsidR="00592779" w:rsidRDefault="00592779" w:rsidP="001005A0">
      <w:pPr>
        <w:rPr>
          <w:rFonts w:asciiTheme="minorHAnsi" w:eastAsia="Times New Roman" w:hAnsiTheme="minorHAnsi" w:cstheme="minorHAnsi"/>
        </w:rPr>
      </w:pPr>
    </w:p>
    <w:p w14:paraId="23B304A5" w14:textId="700251AF" w:rsidR="00592779" w:rsidRPr="00592779" w:rsidRDefault="00592779" w:rsidP="001005A0">
      <w:pPr>
        <w:rPr>
          <w:rFonts w:asciiTheme="minorHAnsi" w:eastAsia="Times New Roman" w:hAnsiTheme="minorHAnsi" w:cstheme="minorHAnsi"/>
          <w:b/>
          <w:bCs/>
          <w:u w:val="single"/>
        </w:rPr>
      </w:pPr>
      <w:r w:rsidRPr="00592779">
        <w:rPr>
          <w:rFonts w:asciiTheme="minorHAnsi" w:eastAsia="Times New Roman" w:hAnsiTheme="minorHAnsi" w:cstheme="minorHAnsi"/>
          <w:b/>
          <w:bCs/>
          <w:u w:val="single"/>
        </w:rPr>
        <w:t>LAND</w:t>
      </w:r>
    </w:p>
    <w:p w14:paraId="7F231D50" w14:textId="4657279E" w:rsidR="00592779" w:rsidRPr="00592779" w:rsidRDefault="00592779" w:rsidP="001005A0">
      <w:pPr>
        <w:rPr>
          <w:rFonts w:asciiTheme="minorHAnsi" w:eastAsia="Calibri" w:hAnsiTheme="minorHAnsi" w:cstheme="minorHAnsi"/>
          <w:i/>
          <w:iCs/>
        </w:rPr>
      </w:pPr>
      <w:r w:rsidRPr="00592779">
        <w:rPr>
          <w:rFonts w:asciiTheme="minorHAnsi" w:eastAsia="Calibri" w:hAnsiTheme="minorHAnsi" w:cstheme="minorHAnsi"/>
          <w:i/>
          <w:iCs/>
        </w:rPr>
        <w:t>GRASSLAND MANAGEMENT WORKING GROUP</w:t>
      </w:r>
    </w:p>
    <w:p w14:paraId="55441CEF" w14:textId="10E9FA6E" w:rsidR="00592779" w:rsidRDefault="00587C7F" w:rsidP="001005A0">
      <w:pPr>
        <w:rPr>
          <w:rFonts w:asciiTheme="minorHAnsi" w:eastAsia="Calibri" w:hAnsiTheme="minorHAnsi" w:cstheme="minorHAnsi"/>
        </w:rPr>
      </w:pPr>
      <w:r>
        <w:rPr>
          <w:rFonts w:asciiTheme="minorHAnsi" w:eastAsia="Calibri" w:hAnsiTheme="minorHAnsi" w:cstheme="minorHAnsi"/>
        </w:rPr>
        <w:t>Rabbe pr</w:t>
      </w:r>
      <w:r w:rsidR="007B3B43">
        <w:rPr>
          <w:rFonts w:asciiTheme="minorHAnsi" w:eastAsia="Calibri" w:hAnsiTheme="minorHAnsi" w:cstheme="minorHAnsi"/>
        </w:rPr>
        <w:t>ovided</w:t>
      </w:r>
      <w:r>
        <w:rPr>
          <w:rFonts w:asciiTheme="minorHAnsi" w:eastAsia="Calibri" w:hAnsiTheme="minorHAnsi" w:cstheme="minorHAnsi"/>
        </w:rPr>
        <w:t xml:space="preserve"> year by year management cycles for C</w:t>
      </w:r>
      <w:r w:rsidR="007B3B43">
        <w:rPr>
          <w:rFonts w:asciiTheme="minorHAnsi" w:eastAsia="Calibri" w:hAnsiTheme="minorHAnsi" w:cstheme="minorHAnsi"/>
        </w:rPr>
        <w:t>ottonwood Ranch</w:t>
      </w:r>
      <w:r>
        <w:rPr>
          <w:rFonts w:asciiTheme="minorHAnsi" w:eastAsia="Calibri" w:hAnsiTheme="minorHAnsi" w:cstheme="minorHAnsi"/>
        </w:rPr>
        <w:t xml:space="preserve"> and Shoemaker Island (spreadsheet shows details). </w:t>
      </w:r>
      <w:r w:rsidR="007B3B43">
        <w:rPr>
          <w:rFonts w:asciiTheme="minorHAnsi" w:eastAsia="Calibri" w:hAnsiTheme="minorHAnsi" w:cstheme="minorHAnsi"/>
        </w:rPr>
        <w:t>Cottonwood Ranch s</w:t>
      </w:r>
      <w:r>
        <w:rPr>
          <w:rFonts w:asciiTheme="minorHAnsi" w:eastAsia="Calibri" w:hAnsiTheme="minorHAnsi" w:cstheme="minorHAnsi"/>
        </w:rPr>
        <w:t xml:space="preserve">trategy is annual </w:t>
      </w:r>
      <w:r w:rsidR="007B3B43">
        <w:rPr>
          <w:rFonts w:asciiTheme="minorHAnsi" w:eastAsia="Calibri" w:hAnsiTheme="minorHAnsi" w:cstheme="minorHAnsi"/>
        </w:rPr>
        <w:t xml:space="preserve">rotation </w:t>
      </w:r>
      <w:r>
        <w:rPr>
          <w:rFonts w:asciiTheme="minorHAnsi" w:eastAsia="Calibri" w:hAnsiTheme="minorHAnsi" w:cstheme="minorHAnsi"/>
        </w:rPr>
        <w:t xml:space="preserve">and to use areas not for diversity management as cattle grazing areas (ex. area 1). </w:t>
      </w:r>
      <w:r w:rsidR="007B3B43">
        <w:rPr>
          <w:rFonts w:asciiTheme="minorHAnsi" w:eastAsia="Calibri" w:hAnsiTheme="minorHAnsi" w:cstheme="minorHAnsi"/>
        </w:rPr>
        <w:t>He has i</w:t>
      </w:r>
      <w:r>
        <w:rPr>
          <w:rFonts w:asciiTheme="minorHAnsi" w:eastAsia="Calibri" w:hAnsiTheme="minorHAnsi" w:cstheme="minorHAnsi"/>
        </w:rPr>
        <w:t xml:space="preserve">ntegrated </w:t>
      </w:r>
      <w:r w:rsidR="007B3B43">
        <w:rPr>
          <w:rFonts w:asciiTheme="minorHAnsi" w:eastAsia="Calibri" w:hAnsiTheme="minorHAnsi" w:cstheme="minorHAnsi"/>
        </w:rPr>
        <w:t xml:space="preserve">a </w:t>
      </w:r>
      <w:r>
        <w:rPr>
          <w:rFonts w:asciiTheme="minorHAnsi" w:eastAsia="Calibri" w:hAnsiTheme="minorHAnsi" w:cstheme="minorHAnsi"/>
        </w:rPr>
        <w:t xml:space="preserve">burn schedule into this more recently. Jenniges suggested working group schedule a site visit and get back together to finalize what do for 2026 to inform grazing contracts for 2026. </w:t>
      </w:r>
      <w:r w:rsidR="007B3B43">
        <w:rPr>
          <w:rFonts w:asciiTheme="minorHAnsi" w:eastAsia="Calibri" w:hAnsiTheme="minorHAnsi" w:cstheme="minorHAnsi"/>
        </w:rPr>
        <w:t xml:space="preserve">Rabbe said he thought what was in the spreadsheet was pretty much </w:t>
      </w:r>
      <w:r w:rsidR="0035475C">
        <w:rPr>
          <w:rFonts w:asciiTheme="minorHAnsi" w:eastAsia="Calibri" w:hAnsiTheme="minorHAnsi" w:cstheme="minorHAnsi"/>
        </w:rPr>
        <w:t>final but</w:t>
      </w:r>
      <w:r w:rsidR="007B3B43">
        <w:rPr>
          <w:rFonts w:asciiTheme="minorHAnsi" w:eastAsia="Calibri" w:hAnsiTheme="minorHAnsi" w:cstheme="minorHAnsi"/>
        </w:rPr>
        <w:t xml:space="preserve"> can schedule a site visit with the group. </w:t>
      </w:r>
      <w:r>
        <w:rPr>
          <w:rFonts w:asciiTheme="minorHAnsi" w:eastAsia="Calibri" w:hAnsiTheme="minorHAnsi" w:cstheme="minorHAnsi"/>
        </w:rPr>
        <w:t xml:space="preserve">Shoemaker strategy was to split </w:t>
      </w:r>
      <w:r w:rsidR="0035475C">
        <w:rPr>
          <w:rFonts w:asciiTheme="minorHAnsi" w:eastAsia="Calibri" w:hAnsiTheme="minorHAnsi" w:cstheme="minorHAnsi"/>
        </w:rPr>
        <w:t>into three</w:t>
      </w:r>
      <w:r>
        <w:rPr>
          <w:rFonts w:asciiTheme="minorHAnsi" w:eastAsia="Calibri" w:hAnsiTheme="minorHAnsi" w:cstheme="minorHAnsi"/>
        </w:rPr>
        <w:t xml:space="preserve"> units of pasture </w:t>
      </w:r>
      <w:r w:rsidR="0035475C">
        <w:rPr>
          <w:rFonts w:asciiTheme="minorHAnsi" w:eastAsia="Calibri" w:hAnsiTheme="minorHAnsi" w:cstheme="minorHAnsi"/>
        </w:rPr>
        <w:t>over which management</w:t>
      </w:r>
      <w:r>
        <w:rPr>
          <w:rFonts w:asciiTheme="minorHAnsi" w:eastAsia="Calibri" w:hAnsiTheme="minorHAnsi" w:cstheme="minorHAnsi"/>
        </w:rPr>
        <w:t xml:space="preserve"> could </w:t>
      </w:r>
      <w:r w:rsidR="0035475C">
        <w:rPr>
          <w:rFonts w:asciiTheme="minorHAnsi" w:eastAsia="Calibri" w:hAnsiTheme="minorHAnsi" w:cstheme="minorHAnsi"/>
        </w:rPr>
        <w:t xml:space="preserve">be </w:t>
      </w:r>
      <w:r>
        <w:rPr>
          <w:rFonts w:asciiTheme="minorHAnsi" w:eastAsia="Calibri" w:hAnsiTheme="minorHAnsi" w:cstheme="minorHAnsi"/>
        </w:rPr>
        <w:t>rotate</w:t>
      </w:r>
      <w:r w:rsidR="0035475C">
        <w:rPr>
          <w:rFonts w:asciiTheme="minorHAnsi" w:eastAsia="Calibri" w:hAnsiTheme="minorHAnsi" w:cstheme="minorHAnsi"/>
        </w:rPr>
        <w:t>d</w:t>
      </w:r>
      <w:r>
        <w:rPr>
          <w:rFonts w:asciiTheme="minorHAnsi" w:eastAsia="Calibri" w:hAnsiTheme="minorHAnsi" w:cstheme="minorHAnsi"/>
        </w:rPr>
        <w:t xml:space="preserve"> over a </w:t>
      </w:r>
      <w:r w:rsidR="0035475C">
        <w:rPr>
          <w:rFonts w:asciiTheme="minorHAnsi" w:eastAsia="Calibri" w:hAnsiTheme="minorHAnsi" w:cstheme="minorHAnsi"/>
        </w:rPr>
        <w:t>3-year</w:t>
      </w:r>
      <w:r>
        <w:rPr>
          <w:rFonts w:asciiTheme="minorHAnsi" w:eastAsia="Calibri" w:hAnsiTheme="minorHAnsi" w:cstheme="minorHAnsi"/>
        </w:rPr>
        <w:t xml:space="preserve"> cycle.</w:t>
      </w:r>
      <w:r w:rsidR="0035475C">
        <w:rPr>
          <w:rFonts w:asciiTheme="minorHAnsi" w:eastAsia="Calibri" w:hAnsiTheme="minorHAnsi" w:cstheme="minorHAnsi"/>
        </w:rPr>
        <w:t xml:space="preserve"> </w:t>
      </w:r>
      <w:r>
        <w:rPr>
          <w:rFonts w:asciiTheme="minorHAnsi" w:eastAsia="Calibri" w:hAnsiTheme="minorHAnsi" w:cstheme="minorHAnsi"/>
        </w:rPr>
        <w:t xml:space="preserve">Consistent annual haying has been split into two areas that rotate between rest and mid to late June hay. </w:t>
      </w:r>
      <w:r w:rsidR="0035475C">
        <w:rPr>
          <w:rFonts w:asciiTheme="minorHAnsi" w:eastAsia="Calibri" w:hAnsiTheme="minorHAnsi" w:cstheme="minorHAnsi"/>
        </w:rPr>
        <w:t xml:space="preserve">In </w:t>
      </w:r>
      <w:r>
        <w:rPr>
          <w:rFonts w:asciiTheme="minorHAnsi" w:eastAsia="Calibri" w:hAnsiTheme="minorHAnsi" w:cstheme="minorHAnsi"/>
        </w:rPr>
        <w:t xml:space="preserve">Binfield </w:t>
      </w:r>
      <w:r w:rsidR="0035475C">
        <w:rPr>
          <w:rFonts w:asciiTheme="minorHAnsi" w:eastAsia="Calibri" w:hAnsiTheme="minorHAnsi" w:cstheme="minorHAnsi"/>
        </w:rPr>
        <w:t>S</w:t>
      </w:r>
      <w:r>
        <w:rPr>
          <w:rFonts w:asciiTheme="minorHAnsi" w:eastAsia="Calibri" w:hAnsiTheme="minorHAnsi" w:cstheme="minorHAnsi"/>
        </w:rPr>
        <w:t xml:space="preserve">outh </w:t>
      </w:r>
      <w:r w:rsidR="0035475C">
        <w:rPr>
          <w:rFonts w:asciiTheme="minorHAnsi" w:eastAsia="Calibri" w:hAnsiTheme="minorHAnsi" w:cstheme="minorHAnsi"/>
        </w:rPr>
        <w:t>the focus</w:t>
      </w:r>
      <w:r>
        <w:rPr>
          <w:rFonts w:asciiTheme="minorHAnsi" w:eastAsia="Calibri" w:hAnsiTheme="minorHAnsi" w:cstheme="minorHAnsi"/>
        </w:rPr>
        <w:t xml:space="preserve"> is less </w:t>
      </w:r>
      <w:r w:rsidR="0035475C">
        <w:rPr>
          <w:rFonts w:asciiTheme="minorHAnsi" w:eastAsia="Calibri" w:hAnsiTheme="minorHAnsi" w:cstheme="minorHAnsi"/>
        </w:rPr>
        <w:t xml:space="preserve">on </w:t>
      </w:r>
      <w:r>
        <w:rPr>
          <w:rFonts w:asciiTheme="minorHAnsi" w:eastAsia="Calibri" w:hAnsiTheme="minorHAnsi" w:cstheme="minorHAnsi"/>
        </w:rPr>
        <w:t xml:space="preserve">diversity but </w:t>
      </w:r>
      <w:r w:rsidR="0035475C">
        <w:rPr>
          <w:rFonts w:asciiTheme="minorHAnsi" w:eastAsia="Calibri" w:hAnsiTheme="minorHAnsi" w:cstheme="minorHAnsi"/>
        </w:rPr>
        <w:t xml:space="preserve">priority is </w:t>
      </w:r>
      <w:r>
        <w:rPr>
          <w:rFonts w:asciiTheme="minorHAnsi" w:eastAsia="Calibri" w:hAnsiTheme="minorHAnsi" w:cstheme="minorHAnsi"/>
        </w:rPr>
        <w:t xml:space="preserve">more on structure, keeping woody vegetation out or low enough not to decrease </w:t>
      </w:r>
      <w:r w:rsidR="0035475C">
        <w:rPr>
          <w:rFonts w:asciiTheme="minorHAnsi" w:eastAsia="Calibri" w:hAnsiTheme="minorHAnsi" w:cstheme="minorHAnsi"/>
        </w:rPr>
        <w:t>unobstructed channel width</w:t>
      </w:r>
      <w:r>
        <w:rPr>
          <w:rFonts w:asciiTheme="minorHAnsi" w:eastAsia="Calibri" w:hAnsiTheme="minorHAnsi" w:cstheme="minorHAnsi"/>
        </w:rPr>
        <w:t xml:space="preserve"> through grazing.</w:t>
      </w:r>
      <w:r w:rsidR="009603D4">
        <w:rPr>
          <w:rFonts w:asciiTheme="minorHAnsi" w:eastAsia="Calibri" w:hAnsiTheme="minorHAnsi" w:cstheme="minorHAnsi"/>
        </w:rPr>
        <w:t xml:space="preserve"> </w:t>
      </w:r>
      <w:r w:rsidR="0035475C">
        <w:rPr>
          <w:rFonts w:asciiTheme="minorHAnsi" w:eastAsia="Calibri" w:hAnsiTheme="minorHAnsi" w:cstheme="minorHAnsi"/>
        </w:rPr>
        <w:t xml:space="preserve">The TAC provided no </w:t>
      </w:r>
      <w:r w:rsidR="009603D4">
        <w:rPr>
          <w:rFonts w:asciiTheme="minorHAnsi" w:eastAsia="Calibri" w:hAnsiTheme="minorHAnsi" w:cstheme="minorHAnsi"/>
        </w:rPr>
        <w:t>questions or comments.</w:t>
      </w:r>
    </w:p>
    <w:p w14:paraId="4AC69D8F" w14:textId="77777777" w:rsidR="00592779" w:rsidRDefault="00592779" w:rsidP="001005A0">
      <w:pPr>
        <w:rPr>
          <w:rFonts w:asciiTheme="minorHAnsi" w:eastAsia="Calibri" w:hAnsiTheme="minorHAnsi" w:cstheme="minorHAnsi"/>
        </w:rPr>
      </w:pPr>
    </w:p>
    <w:p w14:paraId="32616AF9" w14:textId="77777777" w:rsidR="00592779" w:rsidRDefault="00592779" w:rsidP="00592779">
      <w:pPr>
        <w:pStyle w:val="NoSpacing"/>
        <w:rPr>
          <w:rFonts w:asciiTheme="minorHAnsi" w:hAnsiTheme="minorHAnsi" w:cstheme="minorHAnsi"/>
          <w:color w:val="FF0000"/>
        </w:rPr>
      </w:pPr>
      <w:r w:rsidRPr="0097113A">
        <w:rPr>
          <w:rFonts w:asciiTheme="minorHAnsi" w:hAnsiTheme="minorHAnsi" w:cstheme="minorHAnsi"/>
          <w:color w:val="FF0000"/>
        </w:rPr>
        <w:t>EDO ACTION ITEMS:</w:t>
      </w:r>
    </w:p>
    <w:p w14:paraId="5E51AE05" w14:textId="7204F56B" w:rsidR="00592779" w:rsidRPr="00592779" w:rsidRDefault="0035475C" w:rsidP="00592779">
      <w:pPr>
        <w:pStyle w:val="NoSpacing"/>
        <w:numPr>
          <w:ilvl w:val="0"/>
          <w:numId w:val="3"/>
        </w:numPr>
        <w:ind w:left="360"/>
        <w:rPr>
          <w:rFonts w:asciiTheme="minorHAnsi" w:hAnsiTheme="minorHAnsi" w:cstheme="minorHAnsi"/>
        </w:rPr>
      </w:pPr>
      <w:r>
        <w:rPr>
          <w:rFonts w:asciiTheme="minorHAnsi" w:hAnsiTheme="minorHAnsi" w:cstheme="minorHAnsi"/>
        </w:rPr>
        <w:t>Once plans are finalized, EDO will pass them to UFARM farm managers to start tenant negotiations.</w:t>
      </w:r>
    </w:p>
    <w:p w14:paraId="0D611A6B" w14:textId="77777777" w:rsidR="00592779" w:rsidRDefault="00592779" w:rsidP="001005A0">
      <w:pPr>
        <w:rPr>
          <w:rFonts w:asciiTheme="minorHAnsi" w:eastAsia="Calibri" w:hAnsiTheme="minorHAnsi" w:cstheme="minorHAnsi"/>
        </w:rPr>
      </w:pPr>
    </w:p>
    <w:p w14:paraId="157404AB" w14:textId="2D2C5EFC" w:rsidR="00592779" w:rsidRDefault="00592779" w:rsidP="001005A0">
      <w:pPr>
        <w:rPr>
          <w:rFonts w:asciiTheme="minorHAnsi" w:eastAsia="Calibri" w:hAnsiTheme="minorHAnsi" w:cstheme="minorHAnsi"/>
        </w:rPr>
      </w:pPr>
      <w:r>
        <w:rPr>
          <w:rFonts w:asciiTheme="minorHAnsi" w:eastAsia="Calibri" w:hAnsiTheme="minorHAnsi" w:cstheme="minorHAnsi"/>
        </w:rPr>
        <w:t>Document</w:t>
      </w:r>
      <w:r w:rsidR="004B1D7C">
        <w:rPr>
          <w:rFonts w:asciiTheme="minorHAnsi" w:eastAsia="Calibri" w:hAnsiTheme="minorHAnsi" w:cstheme="minorHAnsi"/>
        </w:rPr>
        <w:t xml:space="preserve">s: </w:t>
      </w:r>
      <w:hyperlink r:id="rId36" w:history="1">
        <w:r w:rsidR="004B1D7C" w:rsidRPr="0035475C">
          <w:rPr>
            <w:rStyle w:val="Hyperlink"/>
            <w:rFonts w:asciiTheme="minorHAnsi" w:eastAsia="Calibri" w:hAnsiTheme="minorHAnsi" w:cstheme="minorHAnsi"/>
          </w:rPr>
          <w:t xml:space="preserve">18_CWR Management </w:t>
        </w:r>
        <w:r w:rsidR="0035475C">
          <w:rPr>
            <w:rStyle w:val="Hyperlink"/>
            <w:rFonts w:asciiTheme="minorHAnsi" w:eastAsia="Calibri" w:hAnsiTheme="minorHAnsi" w:cstheme="minorHAnsi"/>
          </w:rPr>
          <w:t>Units</w:t>
        </w:r>
      </w:hyperlink>
    </w:p>
    <w:p w14:paraId="78223450" w14:textId="71A24EAB" w:rsidR="004B1D7C" w:rsidRDefault="004B1D7C" w:rsidP="001005A0">
      <w:pPr>
        <w:rPr>
          <w:rFonts w:asciiTheme="minorHAnsi" w:eastAsia="Calibri" w:hAnsiTheme="minorHAnsi" w:cstheme="minorHAnsi"/>
        </w:rPr>
      </w:pPr>
      <w:hyperlink r:id="rId37" w:history="1">
        <w:r w:rsidRPr="0035475C">
          <w:rPr>
            <w:rStyle w:val="Hyperlink"/>
            <w:rFonts w:asciiTheme="minorHAnsi" w:eastAsia="Calibri" w:hAnsiTheme="minorHAnsi" w:cstheme="minorHAnsi"/>
          </w:rPr>
          <w:t xml:space="preserve">19_Shoemaker Island Management </w:t>
        </w:r>
        <w:r w:rsidR="0035475C" w:rsidRPr="0035475C">
          <w:rPr>
            <w:rStyle w:val="Hyperlink"/>
            <w:rFonts w:asciiTheme="minorHAnsi" w:eastAsia="Calibri" w:hAnsiTheme="minorHAnsi" w:cstheme="minorHAnsi"/>
          </w:rPr>
          <w:t>Units</w:t>
        </w:r>
      </w:hyperlink>
    </w:p>
    <w:p w14:paraId="731C6E21" w14:textId="255205B9" w:rsidR="004B1D7C" w:rsidRDefault="004B1D7C" w:rsidP="001005A0">
      <w:pPr>
        <w:rPr>
          <w:rFonts w:asciiTheme="minorHAnsi" w:eastAsia="Calibri" w:hAnsiTheme="minorHAnsi" w:cstheme="minorHAnsi"/>
        </w:rPr>
      </w:pPr>
      <w:hyperlink r:id="rId38" w:history="1">
        <w:r w:rsidRPr="0035475C">
          <w:rPr>
            <w:rStyle w:val="Hyperlink"/>
            <w:rFonts w:asciiTheme="minorHAnsi" w:eastAsia="Calibri" w:hAnsiTheme="minorHAnsi" w:cstheme="minorHAnsi"/>
          </w:rPr>
          <w:t>20_</w:t>
        </w:r>
        <w:r w:rsidR="0035475C" w:rsidRPr="0035475C">
          <w:rPr>
            <w:rStyle w:val="Hyperlink"/>
            <w:rFonts w:asciiTheme="minorHAnsi" w:eastAsia="Calibri" w:hAnsiTheme="minorHAnsi" w:cstheme="minorHAnsi"/>
          </w:rPr>
          <w:t xml:space="preserve">PRRIP </w:t>
        </w:r>
        <w:r w:rsidRPr="0035475C">
          <w:rPr>
            <w:rStyle w:val="Hyperlink"/>
            <w:rFonts w:asciiTheme="minorHAnsi" w:eastAsia="Calibri" w:hAnsiTheme="minorHAnsi" w:cstheme="minorHAnsi"/>
          </w:rPr>
          <w:t>Grazing Units 2026-2032</w:t>
        </w:r>
      </w:hyperlink>
    </w:p>
    <w:p w14:paraId="406709FD" w14:textId="77777777" w:rsidR="004B1D7C" w:rsidRDefault="004B1D7C" w:rsidP="001005A0">
      <w:pPr>
        <w:rPr>
          <w:rFonts w:asciiTheme="minorHAnsi" w:eastAsia="Calibri" w:hAnsiTheme="minorHAnsi" w:cstheme="minorHAnsi"/>
        </w:rPr>
      </w:pPr>
    </w:p>
    <w:p w14:paraId="43BD1230" w14:textId="3D9D93BA" w:rsidR="00592779" w:rsidRPr="00592779" w:rsidRDefault="00592779" w:rsidP="001005A0">
      <w:pPr>
        <w:rPr>
          <w:rFonts w:asciiTheme="minorHAnsi" w:eastAsia="Calibri" w:hAnsiTheme="minorHAnsi" w:cstheme="minorHAnsi"/>
          <w:b/>
          <w:bCs/>
          <w:u w:val="single"/>
        </w:rPr>
      </w:pPr>
      <w:r w:rsidRPr="00592779">
        <w:rPr>
          <w:rFonts w:asciiTheme="minorHAnsi" w:eastAsia="Calibri" w:hAnsiTheme="minorHAnsi" w:cstheme="minorHAnsi"/>
          <w:b/>
          <w:bCs/>
          <w:u w:val="single"/>
        </w:rPr>
        <w:t>WATER</w:t>
      </w:r>
    </w:p>
    <w:p w14:paraId="04B1181C" w14:textId="68F60646" w:rsidR="00592779" w:rsidRDefault="00592779" w:rsidP="001005A0">
      <w:pPr>
        <w:rPr>
          <w:rFonts w:asciiTheme="minorHAnsi" w:eastAsia="Calibri" w:hAnsiTheme="minorHAnsi" w:cstheme="minorHAnsi"/>
        </w:rPr>
      </w:pPr>
      <w:r>
        <w:rPr>
          <w:rFonts w:asciiTheme="minorHAnsi" w:eastAsia="Calibri" w:hAnsiTheme="minorHAnsi" w:cstheme="minorHAnsi"/>
        </w:rPr>
        <w:t xml:space="preserve">2025 GERMINATION SUPPRESSION RELEASE </w:t>
      </w:r>
    </w:p>
    <w:p w14:paraId="01BAC007" w14:textId="1534C862" w:rsidR="00AB41BF" w:rsidRDefault="006A64C2" w:rsidP="001005A0">
      <w:pPr>
        <w:rPr>
          <w:rFonts w:asciiTheme="minorHAnsi" w:eastAsia="Calibri" w:hAnsiTheme="minorHAnsi" w:cstheme="minorHAnsi"/>
        </w:rPr>
      </w:pPr>
      <w:r>
        <w:rPr>
          <w:rFonts w:asciiTheme="minorHAnsi" w:eastAsia="Calibri" w:hAnsiTheme="minorHAnsi" w:cstheme="minorHAnsi"/>
        </w:rPr>
        <w:t xml:space="preserve">Turner gave a summary of </w:t>
      </w:r>
      <w:r w:rsidR="00D01D64">
        <w:rPr>
          <w:rFonts w:asciiTheme="minorHAnsi" w:eastAsia="Calibri" w:hAnsiTheme="minorHAnsi" w:cstheme="minorHAnsi"/>
        </w:rPr>
        <w:t xml:space="preserve">2025 </w:t>
      </w:r>
      <w:r>
        <w:rPr>
          <w:rFonts w:asciiTheme="minorHAnsi" w:eastAsia="Calibri" w:hAnsiTheme="minorHAnsi" w:cstheme="minorHAnsi"/>
        </w:rPr>
        <w:t xml:space="preserve">release implementation, </w:t>
      </w:r>
      <w:r w:rsidR="00023E5D">
        <w:rPr>
          <w:rFonts w:asciiTheme="minorHAnsi" w:eastAsia="Calibri" w:hAnsiTheme="minorHAnsi" w:cstheme="minorHAnsi"/>
        </w:rPr>
        <w:t xml:space="preserve">EA </w:t>
      </w:r>
      <w:r>
        <w:rPr>
          <w:rFonts w:asciiTheme="minorHAnsi" w:eastAsia="Calibri" w:hAnsiTheme="minorHAnsi" w:cstheme="minorHAnsi"/>
        </w:rPr>
        <w:t>water use</w:t>
      </w:r>
      <w:r w:rsidR="00023E5D">
        <w:rPr>
          <w:rFonts w:asciiTheme="minorHAnsi" w:eastAsia="Calibri" w:hAnsiTheme="minorHAnsi" w:cstheme="minorHAnsi"/>
        </w:rPr>
        <w:t>d</w:t>
      </w:r>
      <w:r>
        <w:rPr>
          <w:rFonts w:asciiTheme="minorHAnsi" w:eastAsia="Calibri" w:hAnsiTheme="minorHAnsi" w:cstheme="minorHAnsi"/>
        </w:rPr>
        <w:t xml:space="preserve">, and </w:t>
      </w:r>
      <w:r w:rsidR="00023E5D">
        <w:rPr>
          <w:rFonts w:asciiTheme="minorHAnsi" w:eastAsia="Calibri" w:hAnsiTheme="minorHAnsi" w:cstheme="minorHAnsi"/>
        </w:rPr>
        <w:t xml:space="preserve">comparison of </w:t>
      </w:r>
      <w:r w:rsidR="00D01D64">
        <w:rPr>
          <w:rFonts w:asciiTheme="minorHAnsi" w:eastAsia="Calibri" w:hAnsiTheme="minorHAnsi" w:cstheme="minorHAnsi"/>
        </w:rPr>
        <w:t xml:space="preserve">implementation ability to hit </w:t>
      </w:r>
      <w:r>
        <w:rPr>
          <w:rFonts w:asciiTheme="minorHAnsi" w:eastAsia="Calibri" w:hAnsiTheme="minorHAnsi" w:cstheme="minorHAnsi"/>
        </w:rPr>
        <w:t xml:space="preserve">target for </w:t>
      </w:r>
      <w:r w:rsidR="00A21D92">
        <w:rPr>
          <w:rFonts w:asciiTheme="minorHAnsi" w:eastAsia="Calibri" w:hAnsiTheme="minorHAnsi" w:cstheme="minorHAnsi"/>
        </w:rPr>
        <w:t>2023-</w:t>
      </w:r>
      <w:r>
        <w:rPr>
          <w:rFonts w:asciiTheme="minorHAnsi" w:eastAsia="Calibri" w:hAnsiTheme="minorHAnsi" w:cstheme="minorHAnsi"/>
        </w:rPr>
        <w:t>2025. Scheel asked how much water can release out of EA</w:t>
      </w:r>
      <w:r w:rsidR="00A21D92">
        <w:rPr>
          <w:rFonts w:asciiTheme="minorHAnsi" w:eastAsia="Calibri" w:hAnsiTheme="minorHAnsi" w:cstheme="minorHAnsi"/>
        </w:rPr>
        <w:t>.</w:t>
      </w:r>
      <w:r>
        <w:rPr>
          <w:rFonts w:asciiTheme="minorHAnsi" w:eastAsia="Calibri" w:hAnsiTheme="minorHAnsi" w:cstheme="minorHAnsi"/>
        </w:rPr>
        <w:t xml:space="preserve"> Turner</w:t>
      </w:r>
      <w:r w:rsidR="00A21D92">
        <w:rPr>
          <w:rFonts w:asciiTheme="minorHAnsi" w:eastAsia="Calibri" w:hAnsiTheme="minorHAnsi" w:cstheme="minorHAnsi"/>
        </w:rPr>
        <w:t xml:space="preserve"> said </w:t>
      </w:r>
      <w:r w:rsidR="00BA3E0D">
        <w:rPr>
          <w:rFonts w:asciiTheme="minorHAnsi" w:eastAsia="Calibri" w:hAnsiTheme="minorHAnsi" w:cstheme="minorHAnsi"/>
        </w:rPr>
        <w:t xml:space="preserve">capacity of canals and </w:t>
      </w:r>
      <w:proofErr w:type="gramStart"/>
      <w:r w:rsidR="00BA3E0D">
        <w:rPr>
          <w:rFonts w:asciiTheme="minorHAnsi" w:eastAsia="Calibri" w:hAnsiTheme="minorHAnsi" w:cstheme="minorHAnsi"/>
        </w:rPr>
        <w:t>North Platte river</w:t>
      </w:r>
      <w:proofErr w:type="gramEnd"/>
      <w:r w:rsidR="00BA3E0D">
        <w:rPr>
          <w:rFonts w:asciiTheme="minorHAnsi" w:eastAsia="Calibri" w:hAnsiTheme="minorHAnsi" w:cstheme="minorHAnsi"/>
        </w:rPr>
        <w:t xml:space="preserve"> is a total of 3200-3500 cfs</w:t>
      </w:r>
      <w:r w:rsidR="00A21D92">
        <w:rPr>
          <w:rFonts w:asciiTheme="minorHAnsi" w:eastAsia="Calibri" w:hAnsiTheme="minorHAnsi" w:cstheme="minorHAnsi"/>
        </w:rPr>
        <w:t xml:space="preserve">, </w:t>
      </w:r>
      <w:r>
        <w:rPr>
          <w:rFonts w:asciiTheme="minorHAnsi" w:eastAsia="Calibri" w:hAnsiTheme="minorHAnsi" w:cstheme="minorHAnsi"/>
        </w:rPr>
        <w:t>1850</w:t>
      </w:r>
      <w:r w:rsidR="00A21D92">
        <w:rPr>
          <w:rFonts w:asciiTheme="minorHAnsi" w:eastAsia="Calibri" w:hAnsiTheme="minorHAnsi" w:cstheme="minorHAnsi"/>
        </w:rPr>
        <w:t xml:space="preserve"> cfs</w:t>
      </w:r>
      <w:r>
        <w:rPr>
          <w:rFonts w:asciiTheme="minorHAnsi" w:eastAsia="Calibri" w:hAnsiTheme="minorHAnsi" w:cstheme="minorHAnsi"/>
        </w:rPr>
        <w:t xml:space="preserve"> </w:t>
      </w:r>
      <w:r w:rsidR="00A21D92">
        <w:rPr>
          <w:rFonts w:asciiTheme="minorHAnsi" w:eastAsia="Calibri" w:hAnsiTheme="minorHAnsi" w:cstheme="minorHAnsi"/>
        </w:rPr>
        <w:t xml:space="preserve">is the </w:t>
      </w:r>
      <w:r>
        <w:rPr>
          <w:rFonts w:asciiTheme="minorHAnsi" w:eastAsia="Calibri" w:hAnsiTheme="minorHAnsi" w:cstheme="minorHAnsi"/>
        </w:rPr>
        <w:t>largest ever released for this.</w:t>
      </w:r>
      <w:r w:rsidR="002C4155">
        <w:rPr>
          <w:rFonts w:asciiTheme="minorHAnsi" w:eastAsia="Calibri" w:hAnsiTheme="minorHAnsi" w:cstheme="minorHAnsi"/>
        </w:rPr>
        <w:t xml:space="preserve"> </w:t>
      </w:r>
      <w:r>
        <w:rPr>
          <w:rFonts w:asciiTheme="minorHAnsi" w:eastAsia="Calibri" w:hAnsiTheme="minorHAnsi" w:cstheme="minorHAnsi"/>
        </w:rPr>
        <w:t>Water is preferentially routed th</w:t>
      </w:r>
      <w:r w:rsidR="00A21D92">
        <w:rPr>
          <w:rFonts w:asciiTheme="minorHAnsi" w:eastAsia="Calibri" w:hAnsiTheme="minorHAnsi" w:cstheme="minorHAnsi"/>
        </w:rPr>
        <w:t xml:space="preserve">rough </w:t>
      </w:r>
      <w:r>
        <w:rPr>
          <w:rFonts w:asciiTheme="minorHAnsi" w:eastAsia="Calibri" w:hAnsiTheme="minorHAnsi" w:cstheme="minorHAnsi"/>
        </w:rPr>
        <w:t xml:space="preserve">Southerland Canal so choke point not an issue and can use the water for power generation. Comes out after Lake Mac, but back after North Platte. That is how water would be routed if it weren’t EA water anyway. </w:t>
      </w:r>
      <w:r w:rsidR="00A21D92">
        <w:rPr>
          <w:rFonts w:asciiTheme="minorHAnsi" w:eastAsia="Calibri" w:hAnsiTheme="minorHAnsi" w:cstheme="minorHAnsi"/>
        </w:rPr>
        <w:t xml:space="preserve">Turner also said the </w:t>
      </w:r>
      <w:r>
        <w:rPr>
          <w:rFonts w:asciiTheme="minorHAnsi" w:eastAsia="Calibri" w:hAnsiTheme="minorHAnsi" w:cstheme="minorHAnsi"/>
        </w:rPr>
        <w:t xml:space="preserve">98,500 acre feet released </w:t>
      </w:r>
      <w:r w:rsidR="00A21D92">
        <w:rPr>
          <w:rFonts w:asciiTheme="minorHAnsi" w:eastAsia="Calibri" w:hAnsiTheme="minorHAnsi" w:cstheme="minorHAnsi"/>
        </w:rPr>
        <w:t>this year is the l</w:t>
      </w:r>
      <w:r>
        <w:rPr>
          <w:rFonts w:asciiTheme="minorHAnsi" w:eastAsia="Calibri" w:hAnsiTheme="minorHAnsi" w:cstheme="minorHAnsi"/>
        </w:rPr>
        <w:t xml:space="preserve">argest EA release thus far. </w:t>
      </w:r>
      <w:r w:rsidR="00A21D92">
        <w:rPr>
          <w:rFonts w:asciiTheme="minorHAnsi" w:eastAsia="Calibri" w:hAnsiTheme="minorHAnsi" w:cstheme="minorHAnsi"/>
        </w:rPr>
        <w:t xml:space="preserve">We hit our </w:t>
      </w:r>
      <w:r>
        <w:rPr>
          <w:rFonts w:asciiTheme="minorHAnsi" w:eastAsia="Calibri" w:hAnsiTheme="minorHAnsi" w:cstheme="minorHAnsi"/>
        </w:rPr>
        <w:t xml:space="preserve">target </w:t>
      </w:r>
      <w:r w:rsidR="00A21D92">
        <w:rPr>
          <w:rFonts w:asciiTheme="minorHAnsi" w:eastAsia="Calibri" w:hAnsiTheme="minorHAnsi" w:cstheme="minorHAnsi"/>
        </w:rPr>
        <w:t xml:space="preserve">of 1500 cfs at Grand Island </w:t>
      </w:r>
      <w:r>
        <w:rPr>
          <w:rFonts w:asciiTheme="minorHAnsi" w:eastAsia="Calibri" w:hAnsiTheme="minorHAnsi" w:cstheme="minorHAnsi"/>
        </w:rPr>
        <w:t>29 of 30 days.</w:t>
      </w:r>
      <w:r w:rsidR="00A21D92">
        <w:rPr>
          <w:rFonts w:asciiTheme="minorHAnsi" w:eastAsia="Calibri" w:hAnsiTheme="minorHAnsi" w:cstheme="minorHAnsi"/>
        </w:rPr>
        <w:t xml:space="preserve"> </w:t>
      </w:r>
      <w:r>
        <w:rPr>
          <w:rFonts w:asciiTheme="minorHAnsi" w:eastAsia="Calibri" w:hAnsiTheme="minorHAnsi" w:cstheme="minorHAnsi"/>
        </w:rPr>
        <w:t xml:space="preserve">Hubbard asked about remaining EA </w:t>
      </w:r>
      <w:r w:rsidR="00A21D92">
        <w:rPr>
          <w:rFonts w:asciiTheme="minorHAnsi" w:eastAsia="Calibri" w:hAnsiTheme="minorHAnsi" w:cstheme="minorHAnsi"/>
        </w:rPr>
        <w:t>balance. Turner estimated roughly 3</w:t>
      </w:r>
      <w:r>
        <w:rPr>
          <w:rFonts w:asciiTheme="minorHAnsi" w:eastAsia="Calibri" w:hAnsiTheme="minorHAnsi" w:cstheme="minorHAnsi"/>
        </w:rPr>
        <w:t>5,000 acre feet. Farnsworth</w:t>
      </w:r>
      <w:r w:rsidR="00A21D92">
        <w:rPr>
          <w:rFonts w:asciiTheme="minorHAnsi" w:eastAsia="Calibri" w:hAnsiTheme="minorHAnsi" w:cstheme="minorHAnsi"/>
        </w:rPr>
        <w:t xml:space="preserve"> asked for an </w:t>
      </w:r>
      <w:r>
        <w:rPr>
          <w:rFonts w:asciiTheme="minorHAnsi" w:eastAsia="Calibri" w:hAnsiTheme="minorHAnsi" w:cstheme="minorHAnsi"/>
        </w:rPr>
        <w:t>estimate for early 2026 account balance</w:t>
      </w:r>
      <w:r w:rsidR="00A21D92">
        <w:rPr>
          <w:rFonts w:asciiTheme="minorHAnsi" w:eastAsia="Calibri" w:hAnsiTheme="minorHAnsi" w:cstheme="minorHAnsi"/>
        </w:rPr>
        <w:t>. Turner said adding</w:t>
      </w:r>
      <w:r>
        <w:rPr>
          <w:rFonts w:asciiTheme="minorHAnsi" w:eastAsia="Calibri" w:hAnsiTheme="minorHAnsi" w:cstheme="minorHAnsi"/>
        </w:rPr>
        <w:t xml:space="preserve"> 15,000 acre feet </w:t>
      </w:r>
      <w:r w:rsidR="00A21D92">
        <w:rPr>
          <w:rFonts w:asciiTheme="minorHAnsi" w:eastAsia="Calibri" w:hAnsiTheme="minorHAnsi" w:cstheme="minorHAnsi"/>
        </w:rPr>
        <w:t xml:space="preserve">from </w:t>
      </w:r>
      <w:r>
        <w:rPr>
          <w:rFonts w:asciiTheme="minorHAnsi" w:eastAsia="Calibri" w:hAnsiTheme="minorHAnsi" w:cstheme="minorHAnsi"/>
        </w:rPr>
        <w:t xml:space="preserve">Pathfinder </w:t>
      </w:r>
      <w:r w:rsidR="00A21D92">
        <w:rPr>
          <w:rFonts w:asciiTheme="minorHAnsi" w:eastAsia="Calibri" w:hAnsiTheme="minorHAnsi" w:cstheme="minorHAnsi"/>
        </w:rPr>
        <w:t xml:space="preserve">and about </w:t>
      </w:r>
      <w:r>
        <w:rPr>
          <w:rFonts w:asciiTheme="minorHAnsi" w:eastAsia="Calibri" w:hAnsiTheme="minorHAnsi" w:cstheme="minorHAnsi"/>
        </w:rPr>
        <w:t xml:space="preserve">18,000 </w:t>
      </w:r>
      <w:r w:rsidR="00A21D92">
        <w:rPr>
          <w:rFonts w:asciiTheme="minorHAnsi" w:eastAsia="Calibri" w:hAnsiTheme="minorHAnsi" w:cstheme="minorHAnsi"/>
        </w:rPr>
        <w:t xml:space="preserve">acre feet from </w:t>
      </w:r>
      <w:r>
        <w:rPr>
          <w:rFonts w:asciiTheme="minorHAnsi" w:eastAsia="Calibri" w:hAnsiTheme="minorHAnsi" w:cstheme="minorHAnsi"/>
        </w:rPr>
        <w:t>leases</w:t>
      </w:r>
      <w:r w:rsidR="00A21D92">
        <w:rPr>
          <w:rFonts w:asciiTheme="minorHAnsi" w:eastAsia="Calibri" w:hAnsiTheme="minorHAnsi" w:cstheme="minorHAnsi"/>
        </w:rPr>
        <w:t>,</w:t>
      </w:r>
      <w:r>
        <w:rPr>
          <w:rFonts w:asciiTheme="minorHAnsi" w:eastAsia="Calibri" w:hAnsiTheme="minorHAnsi" w:cstheme="minorHAnsi"/>
        </w:rPr>
        <w:t xml:space="preserve"> plus natural inflows. </w:t>
      </w:r>
      <w:r w:rsidR="00A21D92">
        <w:rPr>
          <w:rFonts w:asciiTheme="minorHAnsi" w:eastAsia="Calibri" w:hAnsiTheme="minorHAnsi" w:cstheme="minorHAnsi"/>
        </w:rPr>
        <w:t xml:space="preserve">He estimated </w:t>
      </w:r>
      <w:r w:rsidR="00BA3E0D">
        <w:rPr>
          <w:rFonts w:asciiTheme="minorHAnsi" w:eastAsia="Calibri" w:hAnsiTheme="minorHAnsi" w:cstheme="minorHAnsi"/>
        </w:rPr>
        <w:t>somewhere between 80,000 and</w:t>
      </w:r>
      <w:r>
        <w:rPr>
          <w:rFonts w:asciiTheme="minorHAnsi" w:eastAsia="Calibri" w:hAnsiTheme="minorHAnsi" w:cstheme="minorHAnsi"/>
        </w:rPr>
        <w:t xml:space="preserve"> 100,000 </w:t>
      </w:r>
      <w:r w:rsidR="00A21D92">
        <w:rPr>
          <w:rFonts w:asciiTheme="minorHAnsi" w:eastAsia="Calibri" w:hAnsiTheme="minorHAnsi" w:cstheme="minorHAnsi"/>
        </w:rPr>
        <w:t xml:space="preserve">acre feet </w:t>
      </w:r>
      <w:r>
        <w:rPr>
          <w:rFonts w:asciiTheme="minorHAnsi" w:eastAsia="Calibri" w:hAnsiTheme="minorHAnsi" w:cstheme="minorHAnsi"/>
        </w:rPr>
        <w:t xml:space="preserve">if get decent natural inflows. </w:t>
      </w:r>
      <w:r w:rsidR="00AB41BF">
        <w:rPr>
          <w:rFonts w:asciiTheme="minorHAnsi" w:eastAsia="Calibri" w:hAnsiTheme="minorHAnsi" w:cstheme="minorHAnsi"/>
        </w:rPr>
        <w:t xml:space="preserve">Scheel asked if </w:t>
      </w:r>
      <w:r w:rsidR="00A21D92">
        <w:rPr>
          <w:rFonts w:asciiTheme="minorHAnsi" w:eastAsia="Calibri" w:hAnsiTheme="minorHAnsi" w:cstheme="minorHAnsi"/>
        </w:rPr>
        <w:t xml:space="preserve">a </w:t>
      </w:r>
      <w:proofErr w:type="gramStart"/>
      <w:r w:rsidR="00AB41BF">
        <w:rPr>
          <w:rFonts w:asciiTheme="minorHAnsi" w:eastAsia="Calibri" w:hAnsiTheme="minorHAnsi" w:cstheme="minorHAnsi"/>
        </w:rPr>
        <w:t>criteria</w:t>
      </w:r>
      <w:proofErr w:type="gramEnd"/>
      <w:r w:rsidR="00AB41BF">
        <w:rPr>
          <w:rFonts w:asciiTheme="minorHAnsi" w:eastAsia="Calibri" w:hAnsiTheme="minorHAnsi" w:cstheme="minorHAnsi"/>
        </w:rPr>
        <w:t xml:space="preserve"> </w:t>
      </w:r>
      <w:r w:rsidR="00A21D92">
        <w:rPr>
          <w:rFonts w:asciiTheme="minorHAnsi" w:eastAsia="Calibri" w:hAnsiTheme="minorHAnsi" w:cstheme="minorHAnsi"/>
        </w:rPr>
        <w:t xml:space="preserve">was </w:t>
      </w:r>
      <w:r w:rsidR="00AB41BF">
        <w:rPr>
          <w:rFonts w:asciiTheme="minorHAnsi" w:eastAsia="Calibri" w:hAnsiTheme="minorHAnsi" w:cstheme="minorHAnsi"/>
        </w:rPr>
        <w:t xml:space="preserve">established for when </w:t>
      </w:r>
      <w:r w:rsidR="00A21D92">
        <w:rPr>
          <w:rFonts w:asciiTheme="minorHAnsi" w:eastAsia="Calibri" w:hAnsiTheme="minorHAnsi" w:cstheme="minorHAnsi"/>
        </w:rPr>
        <w:t xml:space="preserve">there is </w:t>
      </w:r>
      <w:r w:rsidR="00AB41BF">
        <w:rPr>
          <w:rFonts w:asciiTheme="minorHAnsi" w:eastAsia="Calibri" w:hAnsiTheme="minorHAnsi" w:cstheme="minorHAnsi"/>
        </w:rPr>
        <w:t>not enough water to make an EA release</w:t>
      </w:r>
      <w:r w:rsidR="00A21D92">
        <w:rPr>
          <w:rFonts w:asciiTheme="minorHAnsi" w:eastAsia="Calibri" w:hAnsiTheme="minorHAnsi" w:cstheme="minorHAnsi"/>
        </w:rPr>
        <w:t xml:space="preserve">. </w:t>
      </w:r>
      <w:r w:rsidR="00AB41BF">
        <w:rPr>
          <w:rFonts w:asciiTheme="minorHAnsi" w:eastAsia="Calibri" w:hAnsiTheme="minorHAnsi" w:cstheme="minorHAnsi"/>
        </w:rPr>
        <w:t>Farnsworth said we discussed this at beginning of this year</w:t>
      </w:r>
      <w:r w:rsidR="00A21D92">
        <w:rPr>
          <w:rFonts w:asciiTheme="minorHAnsi" w:eastAsia="Calibri" w:hAnsiTheme="minorHAnsi" w:cstheme="minorHAnsi"/>
        </w:rPr>
        <w:t>. There was</w:t>
      </w:r>
      <w:r w:rsidR="00AB41BF">
        <w:rPr>
          <w:rFonts w:asciiTheme="minorHAnsi" w:eastAsia="Calibri" w:hAnsiTheme="minorHAnsi" w:cstheme="minorHAnsi"/>
        </w:rPr>
        <w:t xml:space="preserve"> discussion about </w:t>
      </w:r>
      <w:r w:rsidR="00A21D92">
        <w:rPr>
          <w:rFonts w:asciiTheme="minorHAnsi" w:eastAsia="Calibri" w:hAnsiTheme="minorHAnsi" w:cstheme="minorHAnsi"/>
        </w:rPr>
        <w:t xml:space="preserve">whether it was </w:t>
      </w:r>
      <w:r w:rsidR="00AB41BF">
        <w:rPr>
          <w:rFonts w:asciiTheme="minorHAnsi" w:eastAsia="Calibri" w:hAnsiTheme="minorHAnsi" w:cstheme="minorHAnsi"/>
        </w:rPr>
        <w:t>even worth it to release water at all</w:t>
      </w:r>
      <w:r w:rsidR="00A21D92">
        <w:rPr>
          <w:rFonts w:asciiTheme="minorHAnsi" w:eastAsia="Calibri" w:hAnsiTheme="minorHAnsi" w:cstheme="minorHAnsi"/>
        </w:rPr>
        <w:t xml:space="preserve"> if likely to be very little to Grand Island and cut short</w:t>
      </w:r>
      <w:r w:rsidR="00AB41BF">
        <w:rPr>
          <w:rFonts w:asciiTheme="minorHAnsi" w:eastAsia="Calibri" w:hAnsiTheme="minorHAnsi" w:cstheme="minorHAnsi"/>
        </w:rPr>
        <w:t xml:space="preserve">. Rabbe/LaBay </w:t>
      </w:r>
      <w:r w:rsidR="00A21D92">
        <w:rPr>
          <w:rFonts w:asciiTheme="minorHAnsi" w:eastAsia="Calibri" w:hAnsiTheme="minorHAnsi" w:cstheme="minorHAnsi"/>
        </w:rPr>
        <w:t xml:space="preserve">said the </w:t>
      </w:r>
      <w:r w:rsidR="00AB41BF">
        <w:rPr>
          <w:rFonts w:asciiTheme="minorHAnsi" w:eastAsia="Calibri" w:hAnsiTheme="minorHAnsi" w:cstheme="minorHAnsi"/>
        </w:rPr>
        <w:t>Service</w:t>
      </w:r>
      <w:r w:rsidR="00A21D92">
        <w:rPr>
          <w:rFonts w:asciiTheme="minorHAnsi" w:eastAsia="Calibri" w:hAnsiTheme="minorHAnsi" w:cstheme="minorHAnsi"/>
        </w:rPr>
        <w:t>’s</w:t>
      </w:r>
      <w:r w:rsidR="00AB41BF">
        <w:rPr>
          <w:rFonts w:asciiTheme="minorHAnsi" w:eastAsia="Calibri" w:hAnsiTheme="minorHAnsi" w:cstheme="minorHAnsi"/>
        </w:rPr>
        <w:t xml:space="preserve"> strategy is to release as much as</w:t>
      </w:r>
      <w:r w:rsidR="00A21D92">
        <w:rPr>
          <w:rFonts w:asciiTheme="minorHAnsi" w:eastAsia="Calibri" w:hAnsiTheme="minorHAnsi" w:cstheme="minorHAnsi"/>
        </w:rPr>
        <w:t xml:space="preserve"> they</w:t>
      </w:r>
      <w:r w:rsidR="00AB41BF">
        <w:rPr>
          <w:rFonts w:asciiTheme="minorHAnsi" w:eastAsia="Calibri" w:hAnsiTheme="minorHAnsi" w:cstheme="minorHAnsi"/>
        </w:rPr>
        <w:t xml:space="preserve"> can. Even if looks like would shut down EA release for irrigation demand, Service will take any water </w:t>
      </w:r>
      <w:r w:rsidR="00A21D92">
        <w:rPr>
          <w:rFonts w:asciiTheme="minorHAnsi" w:eastAsia="Calibri" w:hAnsiTheme="minorHAnsi" w:cstheme="minorHAnsi"/>
        </w:rPr>
        <w:t xml:space="preserve">in the river </w:t>
      </w:r>
      <w:r w:rsidR="00AB41BF">
        <w:rPr>
          <w:rFonts w:asciiTheme="minorHAnsi" w:eastAsia="Calibri" w:hAnsiTheme="minorHAnsi" w:cstheme="minorHAnsi"/>
        </w:rPr>
        <w:t xml:space="preserve">they can get. </w:t>
      </w:r>
      <w:proofErr w:type="gramStart"/>
      <w:r w:rsidR="00AB41BF">
        <w:rPr>
          <w:rFonts w:asciiTheme="minorHAnsi" w:eastAsia="Calibri" w:hAnsiTheme="minorHAnsi" w:cstheme="minorHAnsi"/>
        </w:rPr>
        <w:t>Once</w:t>
      </w:r>
      <w:proofErr w:type="gramEnd"/>
      <w:r w:rsidR="00AB41BF">
        <w:rPr>
          <w:rFonts w:asciiTheme="minorHAnsi" w:eastAsia="Calibri" w:hAnsiTheme="minorHAnsi" w:cstheme="minorHAnsi"/>
        </w:rPr>
        <w:t xml:space="preserve"> start a release </w:t>
      </w:r>
      <w:r w:rsidR="00A21D92">
        <w:rPr>
          <w:rFonts w:asciiTheme="minorHAnsi" w:eastAsia="Calibri" w:hAnsiTheme="minorHAnsi" w:cstheme="minorHAnsi"/>
        </w:rPr>
        <w:t xml:space="preserve">they </w:t>
      </w:r>
      <w:r w:rsidR="00AB41BF">
        <w:rPr>
          <w:rFonts w:asciiTheme="minorHAnsi" w:eastAsia="Calibri" w:hAnsiTheme="minorHAnsi" w:cstheme="minorHAnsi"/>
        </w:rPr>
        <w:t xml:space="preserve">may have evaluated how much water got to GI. Annual accruals to EA are about 90,000 acre feet. This </w:t>
      </w:r>
      <w:proofErr w:type="gramStart"/>
      <w:r w:rsidR="00AB41BF">
        <w:rPr>
          <w:rFonts w:asciiTheme="minorHAnsi" w:eastAsia="Calibri" w:hAnsiTheme="minorHAnsi" w:cstheme="minorHAnsi"/>
        </w:rPr>
        <w:t>year</w:t>
      </w:r>
      <w:proofErr w:type="gramEnd"/>
      <w:r w:rsidR="00AB41BF">
        <w:rPr>
          <w:rFonts w:asciiTheme="minorHAnsi" w:eastAsia="Calibri" w:hAnsiTheme="minorHAnsi" w:cstheme="minorHAnsi"/>
        </w:rPr>
        <w:t xml:space="preserve"> was much lower due to Pathfinder lows. Scheel </w:t>
      </w:r>
      <w:r w:rsidR="00A21D92">
        <w:rPr>
          <w:rFonts w:asciiTheme="minorHAnsi" w:eastAsia="Calibri" w:hAnsiTheme="minorHAnsi" w:cstheme="minorHAnsi"/>
        </w:rPr>
        <w:t>asked if</w:t>
      </w:r>
      <w:r w:rsidR="00AB41BF">
        <w:rPr>
          <w:rFonts w:asciiTheme="minorHAnsi" w:eastAsia="Calibri" w:hAnsiTheme="minorHAnsi" w:cstheme="minorHAnsi"/>
        </w:rPr>
        <w:t xml:space="preserve"> </w:t>
      </w:r>
      <w:r w:rsidR="00A21D92">
        <w:rPr>
          <w:rFonts w:asciiTheme="minorHAnsi" w:eastAsia="Calibri" w:hAnsiTheme="minorHAnsi" w:cstheme="minorHAnsi"/>
        </w:rPr>
        <w:t>there is</w:t>
      </w:r>
      <w:r w:rsidR="00AB41BF">
        <w:rPr>
          <w:rFonts w:asciiTheme="minorHAnsi" w:eastAsia="Calibri" w:hAnsiTheme="minorHAnsi" w:cstheme="minorHAnsi"/>
        </w:rPr>
        <w:t xml:space="preserve"> a river forecast on the Platte </w:t>
      </w:r>
      <w:r w:rsidR="00A21D92">
        <w:rPr>
          <w:rFonts w:asciiTheme="minorHAnsi" w:eastAsia="Calibri" w:hAnsiTheme="minorHAnsi" w:cstheme="minorHAnsi"/>
        </w:rPr>
        <w:t xml:space="preserve">they </w:t>
      </w:r>
      <w:r w:rsidR="00AB41BF">
        <w:rPr>
          <w:rFonts w:asciiTheme="minorHAnsi" w:eastAsia="Calibri" w:hAnsiTheme="minorHAnsi" w:cstheme="minorHAnsi"/>
        </w:rPr>
        <w:t>can refer to</w:t>
      </w:r>
      <w:r w:rsidR="00A21D92">
        <w:rPr>
          <w:rFonts w:asciiTheme="minorHAnsi" w:eastAsia="Calibri" w:hAnsiTheme="minorHAnsi" w:cstheme="minorHAnsi"/>
        </w:rPr>
        <w:t>.</w:t>
      </w:r>
      <w:r w:rsidR="00AB41BF">
        <w:rPr>
          <w:rFonts w:asciiTheme="minorHAnsi" w:eastAsia="Calibri" w:hAnsiTheme="minorHAnsi" w:cstheme="minorHAnsi"/>
        </w:rPr>
        <w:t xml:space="preserve"> Turner said </w:t>
      </w:r>
      <w:r w:rsidR="00BA3E0D">
        <w:rPr>
          <w:rFonts w:asciiTheme="minorHAnsi" w:eastAsia="Calibri" w:hAnsiTheme="minorHAnsi" w:cstheme="minorHAnsi"/>
        </w:rPr>
        <w:t xml:space="preserve">yes, </w:t>
      </w:r>
      <w:r w:rsidR="00AB41BF">
        <w:rPr>
          <w:rFonts w:asciiTheme="minorHAnsi" w:eastAsia="Calibri" w:hAnsiTheme="minorHAnsi" w:cstheme="minorHAnsi"/>
        </w:rPr>
        <w:t xml:space="preserve">we rely a lot on Central and NPPD for information on hydropower/irrigation demand and system constraints. </w:t>
      </w:r>
      <w:r w:rsidR="00BA3E0D">
        <w:rPr>
          <w:rFonts w:asciiTheme="minorHAnsi" w:eastAsia="Calibri" w:hAnsiTheme="minorHAnsi" w:cstheme="minorHAnsi"/>
        </w:rPr>
        <w:t xml:space="preserve">Also, these do not account for precipitation events, especially downstream of Overton. </w:t>
      </w:r>
      <w:r w:rsidR="00AB41BF">
        <w:rPr>
          <w:rFonts w:asciiTheme="minorHAnsi" w:eastAsia="Calibri" w:hAnsiTheme="minorHAnsi" w:cstheme="minorHAnsi"/>
        </w:rPr>
        <w:t xml:space="preserve">Once </w:t>
      </w:r>
      <w:r w:rsidR="00BA3E0D">
        <w:rPr>
          <w:rFonts w:asciiTheme="minorHAnsi" w:eastAsia="Calibri" w:hAnsiTheme="minorHAnsi" w:cstheme="minorHAnsi"/>
        </w:rPr>
        <w:t xml:space="preserve">we </w:t>
      </w:r>
      <w:r w:rsidR="00AB41BF">
        <w:rPr>
          <w:rFonts w:asciiTheme="minorHAnsi" w:eastAsia="Calibri" w:hAnsiTheme="minorHAnsi" w:cstheme="minorHAnsi"/>
        </w:rPr>
        <w:t xml:space="preserve">get water to Overton </w:t>
      </w:r>
      <w:proofErr w:type="gramStart"/>
      <w:r w:rsidR="00AB41BF">
        <w:rPr>
          <w:rFonts w:asciiTheme="minorHAnsi" w:eastAsia="Calibri" w:hAnsiTheme="minorHAnsi" w:cstheme="minorHAnsi"/>
        </w:rPr>
        <w:t>not</w:t>
      </w:r>
      <w:proofErr w:type="gramEnd"/>
      <w:r w:rsidR="00AB41BF">
        <w:rPr>
          <w:rFonts w:asciiTheme="minorHAnsi" w:eastAsia="Calibri" w:hAnsiTheme="minorHAnsi" w:cstheme="minorHAnsi"/>
        </w:rPr>
        <w:t xml:space="preserve"> much to do about it after that. Thunderstorms downstream of Overton are also unpredictable. Rabbe said he thought </w:t>
      </w:r>
      <w:r w:rsidR="00A21D92">
        <w:rPr>
          <w:rFonts w:asciiTheme="minorHAnsi" w:eastAsia="Calibri" w:hAnsiTheme="minorHAnsi" w:cstheme="minorHAnsi"/>
        </w:rPr>
        <w:t xml:space="preserve">this year’s </w:t>
      </w:r>
      <w:r w:rsidR="00AB41BF">
        <w:rPr>
          <w:rFonts w:asciiTheme="minorHAnsi" w:eastAsia="Calibri" w:hAnsiTheme="minorHAnsi" w:cstheme="minorHAnsi"/>
        </w:rPr>
        <w:t xml:space="preserve">release was important and successful after a year when vegetation encroachment looks like it had reduced </w:t>
      </w:r>
      <w:r w:rsidR="00A21D92">
        <w:rPr>
          <w:rFonts w:asciiTheme="minorHAnsi" w:eastAsia="Calibri" w:hAnsiTheme="minorHAnsi" w:cstheme="minorHAnsi"/>
        </w:rPr>
        <w:t>unobstructed channel width</w:t>
      </w:r>
      <w:r w:rsidR="00AB41BF">
        <w:rPr>
          <w:rFonts w:asciiTheme="minorHAnsi" w:eastAsia="Calibri" w:hAnsiTheme="minorHAnsi" w:cstheme="minorHAnsi"/>
        </w:rPr>
        <w:t xml:space="preserve">. LaBay said </w:t>
      </w:r>
      <w:r w:rsidR="00A21D92">
        <w:rPr>
          <w:rFonts w:asciiTheme="minorHAnsi" w:eastAsia="Calibri" w:hAnsiTheme="minorHAnsi" w:cstheme="minorHAnsi"/>
        </w:rPr>
        <w:t xml:space="preserve">Service’s </w:t>
      </w:r>
      <w:r w:rsidR="00AB41BF">
        <w:rPr>
          <w:rFonts w:asciiTheme="minorHAnsi" w:eastAsia="Calibri" w:hAnsiTheme="minorHAnsi" w:cstheme="minorHAnsi"/>
        </w:rPr>
        <w:t xml:space="preserve">decision to continue EA release with any water they can get was also based on lack of June Phrag spraying, making the </w:t>
      </w:r>
      <w:r w:rsidR="00A21D92">
        <w:rPr>
          <w:rFonts w:asciiTheme="minorHAnsi" w:eastAsia="Calibri" w:hAnsiTheme="minorHAnsi" w:cstheme="minorHAnsi"/>
        </w:rPr>
        <w:t>v</w:t>
      </w:r>
      <w:r w:rsidR="00AB41BF">
        <w:rPr>
          <w:rFonts w:asciiTheme="minorHAnsi" w:eastAsia="Calibri" w:hAnsiTheme="minorHAnsi" w:cstheme="minorHAnsi"/>
        </w:rPr>
        <w:t xml:space="preserve">eg control </w:t>
      </w:r>
      <w:r w:rsidR="00A21D92">
        <w:rPr>
          <w:rFonts w:asciiTheme="minorHAnsi" w:eastAsia="Calibri" w:hAnsiTheme="minorHAnsi" w:cstheme="minorHAnsi"/>
        </w:rPr>
        <w:t xml:space="preserve">by water </w:t>
      </w:r>
      <w:r w:rsidR="00AB41BF">
        <w:rPr>
          <w:rFonts w:asciiTheme="minorHAnsi" w:eastAsia="Calibri" w:hAnsiTheme="minorHAnsi" w:cstheme="minorHAnsi"/>
        </w:rPr>
        <w:t xml:space="preserve">that much more important. Walters asked Flyr to expand on importance of controllable water to make these types of management releases. </w:t>
      </w:r>
      <w:r w:rsidR="00F3408A">
        <w:rPr>
          <w:rFonts w:asciiTheme="minorHAnsi" w:eastAsia="Calibri" w:hAnsiTheme="minorHAnsi" w:cstheme="minorHAnsi"/>
        </w:rPr>
        <w:t xml:space="preserve">Turner pointed out initial season lows and very low base flows from </w:t>
      </w:r>
      <w:r w:rsidR="00A21D92">
        <w:rPr>
          <w:rFonts w:asciiTheme="minorHAnsi" w:eastAsia="Calibri" w:hAnsiTheme="minorHAnsi" w:cstheme="minorHAnsi"/>
        </w:rPr>
        <w:t>mid-June</w:t>
      </w:r>
      <w:r w:rsidR="00F3408A">
        <w:rPr>
          <w:rFonts w:asciiTheme="minorHAnsi" w:eastAsia="Calibri" w:hAnsiTheme="minorHAnsi" w:cstheme="minorHAnsi"/>
        </w:rPr>
        <w:t xml:space="preserve"> onward over which EA releases were made. Every release has been unique in terms of base conditions, amount of water used, duration, magnitude, target achievement metrics, etc. </w:t>
      </w:r>
      <w:r w:rsidR="00021B88">
        <w:rPr>
          <w:rFonts w:asciiTheme="minorHAnsi" w:eastAsia="Calibri" w:hAnsiTheme="minorHAnsi" w:cstheme="minorHAnsi"/>
        </w:rPr>
        <w:t>Most water</w:t>
      </w:r>
      <w:r w:rsidR="00A21D92">
        <w:rPr>
          <w:rFonts w:asciiTheme="minorHAnsi" w:eastAsia="Calibri" w:hAnsiTheme="minorHAnsi" w:cstheme="minorHAnsi"/>
        </w:rPr>
        <w:t xml:space="preserve"> went</w:t>
      </w:r>
      <w:r w:rsidR="00021B88">
        <w:rPr>
          <w:rFonts w:asciiTheme="minorHAnsi" w:eastAsia="Calibri" w:hAnsiTheme="minorHAnsi" w:cstheme="minorHAnsi"/>
        </w:rPr>
        <w:t xml:space="preserve"> down </w:t>
      </w:r>
      <w:r w:rsidR="00A21D92">
        <w:rPr>
          <w:rFonts w:asciiTheme="minorHAnsi" w:eastAsia="Calibri" w:hAnsiTheme="minorHAnsi" w:cstheme="minorHAnsi"/>
        </w:rPr>
        <w:t xml:space="preserve">the </w:t>
      </w:r>
      <w:r w:rsidR="00021B88">
        <w:rPr>
          <w:rFonts w:asciiTheme="minorHAnsi" w:eastAsia="Calibri" w:hAnsiTheme="minorHAnsi" w:cstheme="minorHAnsi"/>
        </w:rPr>
        <w:t xml:space="preserve">Southerland </w:t>
      </w:r>
      <w:r w:rsidR="00A21D92">
        <w:rPr>
          <w:rFonts w:asciiTheme="minorHAnsi" w:eastAsia="Calibri" w:hAnsiTheme="minorHAnsi" w:cstheme="minorHAnsi"/>
        </w:rPr>
        <w:t>C</w:t>
      </w:r>
      <w:r w:rsidR="00021B88">
        <w:rPr>
          <w:rFonts w:asciiTheme="minorHAnsi" w:eastAsia="Calibri" w:hAnsiTheme="minorHAnsi" w:cstheme="minorHAnsi"/>
        </w:rPr>
        <w:t xml:space="preserve">anal, only about ¼ of it </w:t>
      </w:r>
      <w:r w:rsidR="00A21D92">
        <w:rPr>
          <w:rFonts w:asciiTheme="minorHAnsi" w:eastAsia="Calibri" w:hAnsiTheme="minorHAnsi" w:cstheme="minorHAnsi"/>
        </w:rPr>
        <w:t xml:space="preserve">went </w:t>
      </w:r>
      <w:r w:rsidR="00021B88">
        <w:rPr>
          <w:rFonts w:asciiTheme="minorHAnsi" w:eastAsia="Calibri" w:hAnsiTheme="minorHAnsi" w:cstheme="minorHAnsi"/>
        </w:rPr>
        <w:t xml:space="preserve">down </w:t>
      </w:r>
      <w:r w:rsidR="00A21D92">
        <w:rPr>
          <w:rFonts w:asciiTheme="minorHAnsi" w:eastAsia="Calibri" w:hAnsiTheme="minorHAnsi" w:cstheme="minorHAnsi"/>
        </w:rPr>
        <w:t xml:space="preserve">the </w:t>
      </w:r>
      <w:r w:rsidR="00021B88">
        <w:rPr>
          <w:rFonts w:asciiTheme="minorHAnsi" w:eastAsia="Calibri" w:hAnsiTheme="minorHAnsi" w:cstheme="minorHAnsi"/>
        </w:rPr>
        <w:t>N</w:t>
      </w:r>
      <w:r w:rsidR="00A21D92">
        <w:rPr>
          <w:rFonts w:asciiTheme="minorHAnsi" w:eastAsia="Calibri" w:hAnsiTheme="minorHAnsi" w:cstheme="minorHAnsi"/>
        </w:rPr>
        <w:t xml:space="preserve">orth </w:t>
      </w:r>
      <w:r w:rsidR="00021B88">
        <w:rPr>
          <w:rFonts w:asciiTheme="minorHAnsi" w:eastAsia="Calibri" w:hAnsiTheme="minorHAnsi" w:cstheme="minorHAnsi"/>
        </w:rPr>
        <w:t xml:space="preserve"> </w:t>
      </w:r>
      <w:r w:rsidR="00A21D92">
        <w:rPr>
          <w:rFonts w:asciiTheme="minorHAnsi" w:eastAsia="Calibri" w:hAnsiTheme="minorHAnsi" w:cstheme="minorHAnsi"/>
        </w:rPr>
        <w:t>c</w:t>
      </w:r>
      <w:r w:rsidR="00021B88">
        <w:rPr>
          <w:rFonts w:asciiTheme="minorHAnsi" w:eastAsia="Calibri" w:hAnsiTheme="minorHAnsi" w:cstheme="minorHAnsi"/>
        </w:rPr>
        <w:t>hannel.</w:t>
      </w:r>
      <w:r w:rsidR="00A21D92">
        <w:rPr>
          <w:rFonts w:asciiTheme="minorHAnsi" w:eastAsia="Calibri" w:hAnsiTheme="minorHAnsi" w:cstheme="minorHAnsi"/>
        </w:rPr>
        <w:t xml:space="preserve"> </w:t>
      </w:r>
      <w:r w:rsidR="00021B88">
        <w:rPr>
          <w:rFonts w:asciiTheme="minorHAnsi" w:eastAsia="Calibri" w:hAnsiTheme="minorHAnsi" w:cstheme="minorHAnsi"/>
        </w:rPr>
        <w:t>Walters asked about efforts to keep flow capacity at choke point as high as possible to keep Phrag from invading and shrinking capacity even further</w:t>
      </w:r>
      <w:r w:rsidR="00A21D92">
        <w:rPr>
          <w:rFonts w:asciiTheme="minorHAnsi" w:eastAsia="Calibri" w:hAnsiTheme="minorHAnsi" w:cstheme="minorHAnsi"/>
        </w:rPr>
        <w:t>.</w:t>
      </w:r>
      <w:r w:rsidR="00021B88">
        <w:rPr>
          <w:rFonts w:asciiTheme="minorHAnsi" w:eastAsia="Calibri" w:hAnsiTheme="minorHAnsi" w:cstheme="minorHAnsi"/>
        </w:rPr>
        <w:t xml:space="preserve"> Turner said </w:t>
      </w:r>
      <w:r w:rsidR="00A21D92">
        <w:rPr>
          <w:rFonts w:asciiTheme="minorHAnsi" w:eastAsia="Calibri" w:hAnsiTheme="minorHAnsi" w:cstheme="minorHAnsi"/>
        </w:rPr>
        <w:t xml:space="preserve">the </w:t>
      </w:r>
      <w:r w:rsidR="00021B88">
        <w:rPr>
          <w:rFonts w:asciiTheme="minorHAnsi" w:eastAsia="Calibri" w:hAnsiTheme="minorHAnsi" w:cstheme="minorHAnsi"/>
        </w:rPr>
        <w:t>choice of Southerland is to promote flexibility for irrigation and power generation.</w:t>
      </w:r>
      <w:r w:rsidR="00A21D92">
        <w:rPr>
          <w:rFonts w:asciiTheme="minorHAnsi" w:eastAsia="Calibri" w:hAnsiTheme="minorHAnsi" w:cstheme="minorHAnsi"/>
        </w:rPr>
        <w:t xml:space="preserve"> </w:t>
      </w:r>
      <w:r w:rsidR="00021B88">
        <w:rPr>
          <w:rFonts w:asciiTheme="minorHAnsi" w:eastAsia="Calibri" w:hAnsiTheme="minorHAnsi" w:cstheme="minorHAnsi"/>
        </w:rPr>
        <w:t xml:space="preserve">LaBay </w:t>
      </w:r>
      <w:r w:rsidR="00A21D92">
        <w:rPr>
          <w:rFonts w:asciiTheme="minorHAnsi" w:eastAsia="Calibri" w:hAnsiTheme="minorHAnsi" w:cstheme="minorHAnsi"/>
        </w:rPr>
        <w:t xml:space="preserve">noted that this year’s release flirted </w:t>
      </w:r>
      <w:r w:rsidR="00021B88">
        <w:rPr>
          <w:rFonts w:asciiTheme="minorHAnsi" w:eastAsia="Calibri" w:hAnsiTheme="minorHAnsi" w:cstheme="minorHAnsi"/>
        </w:rPr>
        <w:t>at least</w:t>
      </w:r>
      <w:r w:rsidR="00A21D92">
        <w:rPr>
          <w:rFonts w:asciiTheme="minorHAnsi" w:eastAsia="Calibri" w:hAnsiTheme="minorHAnsi" w:cstheme="minorHAnsi"/>
        </w:rPr>
        <w:t xml:space="preserve"> three</w:t>
      </w:r>
      <w:r w:rsidR="00021B88">
        <w:rPr>
          <w:rFonts w:asciiTheme="minorHAnsi" w:eastAsia="Calibri" w:hAnsiTheme="minorHAnsi" w:cstheme="minorHAnsi"/>
        </w:rPr>
        <w:t xml:space="preserve"> times with minor flood stage. Turner acknowledged this but </w:t>
      </w:r>
      <w:r w:rsidR="00A21D92">
        <w:rPr>
          <w:rFonts w:asciiTheme="minorHAnsi" w:eastAsia="Calibri" w:hAnsiTheme="minorHAnsi" w:cstheme="minorHAnsi"/>
        </w:rPr>
        <w:t xml:space="preserve">said it </w:t>
      </w:r>
      <w:r w:rsidR="00021B88">
        <w:rPr>
          <w:rFonts w:asciiTheme="minorHAnsi" w:eastAsia="Calibri" w:hAnsiTheme="minorHAnsi" w:cstheme="minorHAnsi"/>
        </w:rPr>
        <w:t xml:space="preserve">did not warrant </w:t>
      </w:r>
      <w:r w:rsidR="00A21D92">
        <w:rPr>
          <w:rFonts w:asciiTheme="minorHAnsi" w:eastAsia="Calibri" w:hAnsiTheme="minorHAnsi" w:cstheme="minorHAnsi"/>
        </w:rPr>
        <w:t xml:space="preserve">a </w:t>
      </w:r>
      <w:r w:rsidR="00021B88">
        <w:rPr>
          <w:rFonts w:asciiTheme="minorHAnsi" w:eastAsia="Calibri" w:hAnsiTheme="minorHAnsi" w:cstheme="minorHAnsi"/>
        </w:rPr>
        <w:t xml:space="preserve">change to </w:t>
      </w:r>
      <w:r w:rsidR="00A21D92">
        <w:rPr>
          <w:rFonts w:asciiTheme="minorHAnsi" w:eastAsia="Calibri" w:hAnsiTheme="minorHAnsi" w:cstheme="minorHAnsi"/>
        </w:rPr>
        <w:t xml:space="preserve">the </w:t>
      </w:r>
      <w:r w:rsidR="00021B88">
        <w:rPr>
          <w:rFonts w:asciiTheme="minorHAnsi" w:eastAsia="Calibri" w:hAnsiTheme="minorHAnsi" w:cstheme="minorHAnsi"/>
        </w:rPr>
        <w:t xml:space="preserve">release. </w:t>
      </w:r>
    </w:p>
    <w:p w14:paraId="62A56394" w14:textId="77777777" w:rsidR="00AB41BF" w:rsidRDefault="00AB41BF" w:rsidP="001005A0">
      <w:pPr>
        <w:rPr>
          <w:rFonts w:asciiTheme="minorHAnsi" w:eastAsia="Calibri" w:hAnsiTheme="minorHAnsi" w:cstheme="minorHAnsi"/>
        </w:rPr>
      </w:pPr>
    </w:p>
    <w:p w14:paraId="4992130D" w14:textId="51B19076" w:rsidR="004B1D7C" w:rsidRDefault="004B1D7C" w:rsidP="001005A0">
      <w:pPr>
        <w:rPr>
          <w:rFonts w:asciiTheme="minorHAnsi" w:eastAsia="Calibri" w:hAnsiTheme="minorHAnsi" w:cstheme="minorHAnsi"/>
        </w:rPr>
      </w:pPr>
      <w:r>
        <w:rPr>
          <w:rFonts w:asciiTheme="minorHAnsi" w:eastAsia="Calibri" w:hAnsiTheme="minorHAnsi" w:cstheme="minorHAnsi"/>
        </w:rPr>
        <w:t xml:space="preserve">Presentation: </w:t>
      </w:r>
      <w:hyperlink r:id="rId39" w:history="1">
        <w:r w:rsidRPr="00D01D64">
          <w:rPr>
            <w:rStyle w:val="Hyperlink"/>
            <w:rFonts w:asciiTheme="minorHAnsi" w:eastAsia="Calibri" w:hAnsiTheme="minorHAnsi" w:cstheme="minorHAnsi"/>
          </w:rPr>
          <w:t>21_</w:t>
        </w:r>
        <w:r w:rsidR="00D01D64" w:rsidRPr="00D01D64">
          <w:rPr>
            <w:rStyle w:val="Hyperlink"/>
            <w:rFonts w:asciiTheme="minorHAnsi" w:eastAsia="Calibri" w:hAnsiTheme="minorHAnsi" w:cstheme="minorHAnsi"/>
          </w:rPr>
          <w:t>2025 Germination Suppression Presentation for TAC 2025-07-23 rev</w:t>
        </w:r>
      </w:hyperlink>
    </w:p>
    <w:p w14:paraId="793F211A" w14:textId="77777777" w:rsidR="004B1D7C" w:rsidRDefault="004B1D7C" w:rsidP="001005A0">
      <w:pPr>
        <w:rPr>
          <w:rFonts w:asciiTheme="minorHAnsi" w:eastAsia="Calibri" w:hAnsiTheme="minorHAnsi" w:cstheme="minorHAnsi"/>
        </w:rPr>
      </w:pPr>
    </w:p>
    <w:p w14:paraId="5A60F2EE" w14:textId="77777777" w:rsidR="00592779" w:rsidRPr="00220CBE" w:rsidRDefault="00592779" w:rsidP="001005A0">
      <w:pPr>
        <w:rPr>
          <w:rFonts w:asciiTheme="minorHAnsi" w:eastAsia="Calibri" w:hAnsiTheme="minorHAnsi" w:cstheme="minorHAnsi"/>
        </w:rPr>
      </w:pPr>
    </w:p>
    <w:p w14:paraId="6D085239" w14:textId="26CDD2C4" w:rsidR="009836EA" w:rsidRPr="009836EA" w:rsidRDefault="0052348A" w:rsidP="00235FE6">
      <w:pPr>
        <w:rPr>
          <w:rFonts w:cstheme="minorHAnsi"/>
          <w:b/>
          <w:bCs/>
          <w:u w:val="single"/>
        </w:rPr>
      </w:pPr>
      <w:r w:rsidRPr="009836EA">
        <w:rPr>
          <w:rFonts w:cstheme="minorHAnsi"/>
          <w:b/>
          <w:bCs/>
          <w:u w:val="single"/>
        </w:rPr>
        <w:t>TAC MEETING</w:t>
      </w:r>
      <w:r w:rsidR="00A17FBF" w:rsidRPr="009836EA">
        <w:rPr>
          <w:rFonts w:cstheme="minorHAnsi"/>
          <w:b/>
          <w:bCs/>
          <w:u w:val="single"/>
        </w:rPr>
        <w:t xml:space="preserve"> REVIEW &amp; WRAP-UP</w:t>
      </w:r>
    </w:p>
    <w:p w14:paraId="47177662" w14:textId="2AD5D62F" w:rsidR="003B789C" w:rsidRPr="000B7163" w:rsidRDefault="007C77EA" w:rsidP="000B7163">
      <w:pPr>
        <w:rPr>
          <w:rFonts w:cstheme="minorHAnsi"/>
          <w:b/>
          <w:bCs/>
        </w:rPr>
      </w:pPr>
      <w:r>
        <w:rPr>
          <w:rFonts w:cstheme="minorHAnsi"/>
          <w:b/>
          <w:bCs/>
        </w:rPr>
        <w:t>MOTIONS</w:t>
      </w:r>
    </w:p>
    <w:p w14:paraId="1A6DEB74" w14:textId="64376422" w:rsidR="00E45BB7" w:rsidRDefault="001005A0" w:rsidP="00E45BB7">
      <w:pPr>
        <w:pStyle w:val="NoSpacing"/>
        <w:numPr>
          <w:ilvl w:val="0"/>
          <w:numId w:val="17"/>
        </w:numPr>
        <w:ind w:left="360"/>
        <w:rPr>
          <w:rFonts w:asciiTheme="minorHAnsi" w:hAnsiTheme="minorHAnsi" w:cstheme="minorHAnsi"/>
        </w:rPr>
      </w:pPr>
      <w:r>
        <w:rPr>
          <w:rFonts w:asciiTheme="minorHAnsi" w:hAnsiTheme="minorHAnsi" w:cstheme="minorHAnsi"/>
        </w:rPr>
        <w:t>April</w:t>
      </w:r>
      <w:r w:rsidR="00174DF9">
        <w:rPr>
          <w:rFonts w:asciiTheme="minorHAnsi" w:hAnsiTheme="minorHAnsi" w:cstheme="minorHAnsi"/>
        </w:rPr>
        <w:t xml:space="preserve"> 2025</w:t>
      </w:r>
      <w:r w:rsidR="00E45BB7" w:rsidRPr="00E45BB7">
        <w:rPr>
          <w:rFonts w:asciiTheme="minorHAnsi" w:hAnsiTheme="minorHAnsi" w:cstheme="minorHAnsi"/>
        </w:rPr>
        <w:t xml:space="preserve"> TAC Meeting minutes approved.</w:t>
      </w:r>
    </w:p>
    <w:p w14:paraId="63B9E0F7" w14:textId="18E37BD7" w:rsidR="00C46A6B" w:rsidRPr="00E45BB7" w:rsidRDefault="00C46A6B" w:rsidP="00E45BB7">
      <w:pPr>
        <w:pStyle w:val="NoSpacing"/>
        <w:numPr>
          <w:ilvl w:val="0"/>
          <w:numId w:val="17"/>
        </w:numPr>
        <w:ind w:left="360"/>
        <w:rPr>
          <w:rFonts w:asciiTheme="minorHAnsi" w:hAnsiTheme="minorHAnsi" w:cstheme="minorHAnsi"/>
        </w:rPr>
      </w:pPr>
      <w:r>
        <w:rPr>
          <w:rFonts w:asciiTheme="minorHAnsi" w:hAnsiTheme="minorHAnsi" w:cstheme="minorHAnsi"/>
        </w:rPr>
        <w:t>2024 Fall Whooping Crane Monitoring Report recommended to GC for approval.</w:t>
      </w:r>
    </w:p>
    <w:p w14:paraId="38E55746" w14:textId="77777777" w:rsidR="00D02023" w:rsidRPr="008075AD" w:rsidRDefault="00D02023" w:rsidP="00235FE6">
      <w:pPr>
        <w:rPr>
          <w:rFonts w:cstheme="minorHAnsi"/>
          <w:highlight w:val="yellow"/>
        </w:rPr>
      </w:pPr>
    </w:p>
    <w:p w14:paraId="2420B5CE" w14:textId="44BFC884" w:rsidR="0006785A" w:rsidRPr="00D02023" w:rsidRDefault="00D02023" w:rsidP="00235FE6">
      <w:pPr>
        <w:rPr>
          <w:rFonts w:cstheme="minorHAnsi"/>
          <w:i/>
          <w:iCs/>
        </w:rPr>
      </w:pPr>
      <w:r w:rsidRPr="00D02023">
        <w:rPr>
          <w:rFonts w:cstheme="minorHAnsi"/>
          <w:i/>
          <w:iCs/>
        </w:rPr>
        <w:t>2025 TAC Meeting Schedule</w:t>
      </w:r>
    </w:p>
    <w:p w14:paraId="73656AB0" w14:textId="461101ED" w:rsidR="00A0282E" w:rsidRPr="00A93658" w:rsidRDefault="00A0282E" w:rsidP="00AC51BD">
      <w:pPr>
        <w:pStyle w:val="NoSpacing"/>
        <w:numPr>
          <w:ilvl w:val="0"/>
          <w:numId w:val="1"/>
        </w:numPr>
        <w:ind w:left="360"/>
        <w:rPr>
          <w:rFonts w:asciiTheme="minorHAnsi" w:hAnsiTheme="minorHAnsi" w:cstheme="minorHAnsi"/>
        </w:rPr>
      </w:pPr>
      <w:r w:rsidRPr="00A93658">
        <w:rPr>
          <w:rFonts w:asciiTheme="minorHAnsi" w:hAnsiTheme="minorHAnsi" w:cstheme="minorHAnsi"/>
        </w:rPr>
        <w:t>September 22-2</w:t>
      </w:r>
      <w:r w:rsidR="001005A0">
        <w:rPr>
          <w:rFonts w:asciiTheme="minorHAnsi" w:hAnsiTheme="minorHAnsi" w:cstheme="minorHAnsi"/>
        </w:rPr>
        <w:t>5</w:t>
      </w:r>
      <w:r w:rsidRPr="00A93658">
        <w:rPr>
          <w:rFonts w:asciiTheme="minorHAnsi" w:hAnsiTheme="minorHAnsi" w:cstheme="minorHAnsi"/>
        </w:rPr>
        <w:t>, Kearney, NE, joint GC/ISAC/TAC Fall Science Meeting</w:t>
      </w:r>
      <w:r w:rsidR="004959FA">
        <w:rPr>
          <w:rFonts w:asciiTheme="minorHAnsi" w:hAnsiTheme="minorHAnsi" w:cstheme="minorHAnsi"/>
        </w:rPr>
        <w:t xml:space="preserve"> – focus on pallid sturgeon research and connecting it to PRRIP water management</w:t>
      </w:r>
    </w:p>
    <w:p w14:paraId="0371E03C" w14:textId="505319E2" w:rsidR="00D02023" w:rsidRPr="000B7163" w:rsidRDefault="00A0282E" w:rsidP="000B7163">
      <w:pPr>
        <w:pStyle w:val="NoSpacing"/>
        <w:numPr>
          <w:ilvl w:val="0"/>
          <w:numId w:val="1"/>
        </w:numPr>
        <w:ind w:left="360"/>
        <w:rPr>
          <w:rFonts w:asciiTheme="minorHAnsi" w:hAnsiTheme="minorHAnsi" w:cstheme="minorHAnsi"/>
        </w:rPr>
      </w:pPr>
      <w:r>
        <w:rPr>
          <w:rFonts w:asciiTheme="minorHAnsi" w:hAnsiTheme="minorHAnsi" w:cstheme="minorHAnsi"/>
        </w:rPr>
        <w:t>October 21-22, Kearney, NE</w:t>
      </w:r>
    </w:p>
    <w:p w14:paraId="51FCD6CF" w14:textId="77777777" w:rsidR="00A93658" w:rsidRDefault="00A93658" w:rsidP="004734D9">
      <w:pPr>
        <w:pStyle w:val="NoSpacing"/>
        <w:rPr>
          <w:rFonts w:asciiTheme="minorHAnsi" w:hAnsiTheme="minorHAnsi" w:cstheme="minorHAnsi"/>
          <w:b/>
          <w:bCs/>
          <w:u w:val="single"/>
        </w:rPr>
      </w:pPr>
    </w:p>
    <w:p w14:paraId="17B1642E" w14:textId="0757E51A" w:rsidR="003B57F2" w:rsidRPr="0026764E" w:rsidRDefault="003B57F2" w:rsidP="004734D9">
      <w:pPr>
        <w:pStyle w:val="NoSpacing"/>
        <w:rPr>
          <w:rFonts w:asciiTheme="minorHAnsi" w:hAnsiTheme="minorHAnsi" w:cstheme="minorHAnsi"/>
          <w:b/>
          <w:bCs/>
          <w:u w:val="single"/>
        </w:rPr>
      </w:pPr>
      <w:r w:rsidRPr="0026764E">
        <w:rPr>
          <w:rFonts w:asciiTheme="minorHAnsi" w:hAnsiTheme="minorHAnsi" w:cstheme="minorHAnsi"/>
          <w:b/>
          <w:bCs/>
          <w:u w:val="single"/>
        </w:rPr>
        <w:t>TAC MEETING END</w:t>
      </w:r>
    </w:p>
    <w:p w14:paraId="2FDC7A48" w14:textId="2A64B83B" w:rsidR="006173E3" w:rsidRPr="0026764E" w:rsidRDefault="003B57F2" w:rsidP="004734D9">
      <w:pPr>
        <w:pStyle w:val="NoSpacing"/>
        <w:rPr>
          <w:rFonts w:asciiTheme="minorHAnsi" w:hAnsiTheme="minorHAnsi" w:cstheme="minorHAnsi"/>
        </w:rPr>
      </w:pPr>
      <w:r w:rsidRPr="0026764E">
        <w:rPr>
          <w:rFonts w:asciiTheme="minorHAnsi" w:hAnsiTheme="minorHAnsi" w:cstheme="minorHAnsi"/>
        </w:rPr>
        <w:t xml:space="preserve">The TAC meeting </w:t>
      </w:r>
      <w:r w:rsidR="003854C2" w:rsidRPr="0026764E">
        <w:rPr>
          <w:rFonts w:asciiTheme="minorHAnsi" w:hAnsiTheme="minorHAnsi" w:cstheme="minorHAnsi"/>
        </w:rPr>
        <w:t xml:space="preserve">adjourned </w:t>
      </w:r>
      <w:r w:rsidR="003854C2" w:rsidRPr="007015E1">
        <w:rPr>
          <w:rFonts w:asciiTheme="minorHAnsi" w:hAnsiTheme="minorHAnsi" w:cstheme="minorHAnsi"/>
        </w:rPr>
        <w:t>at</w:t>
      </w:r>
      <w:r w:rsidR="00D02023" w:rsidRPr="007015E1">
        <w:rPr>
          <w:rFonts w:asciiTheme="minorHAnsi" w:hAnsiTheme="minorHAnsi" w:cstheme="minorHAnsi"/>
        </w:rPr>
        <w:t xml:space="preserve"> </w:t>
      </w:r>
      <w:r w:rsidR="00BA4399">
        <w:rPr>
          <w:rFonts w:asciiTheme="minorHAnsi" w:hAnsiTheme="minorHAnsi" w:cstheme="minorHAnsi"/>
        </w:rPr>
        <w:t>12:09</w:t>
      </w:r>
      <w:r w:rsidR="00BD6BD4" w:rsidRPr="008075AD">
        <w:rPr>
          <w:rFonts w:asciiTheme="minorHAnsi" w:hAnsiTheme="minorHAnsi" w:cstheme="minorHAnsi"/>
        </w:rPr>
        <w:t xml:space="preserve"> </w:t>
      </w:r>
      <w:r w:rsidR="00174DF9" w:rsidRPr="008075AD">
        <w:rPr>
          <w:rFonts w:asciiTheme="minorHAnsi" w:hAnsiTheme="minorHAnsi" w:cstheme="minorHAnsi"/>
        </w:rPr>
        <w:t xml:space="preserve">PM </w:t>
      </w:r>
      <w:r w:rsidR="001005A0">
        <w:rPr>
          <w:rFonts w:asciiTheme="minorHAnsi" w:hAnsiTheme="minorHAnsi" w:cstheme="minorHAnsi"/>
        </w:rPr>
        <w:t>M</w:t>
      </w:r>
      <w:r w:rsidR="00D02023" w:rsidRPr="008075AD">
        <w:rPr>
          <w:rFonts w:asciiTheme="minorHAnsi" w:hAnsiTheme="minorHAnsi" w:cstheme="minorHAnsi"/>
        </w:rPr>
        <w:t>T</w:t>
      </w:r>
      <w:r w:rsidR="00D02023" w:rsidRPr="007015E1">
        <w:rPr>
          <w:rFonts w:asciiTheme="minorHAnsi" w:hAnsiTheme="minorHAnsi" w:cstheme="minorHAnsi"/>
        </w:rPr>
        <w:t>.</w:t>
      </w:r>
    </w:p>
    <w:sectPr w:rsidR="006173E3" w:rsidRPr="0026764E" w:rsidSect="00B04BF2">
      <w:headerReference w:type="default" r:id="rId40"/>
      <w:footerReference w:type="default" r:id="rId41"/>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DEAF9" w14:textId="77777777" w:rsidR="00B46A6A" w:rsidRDefault="00B46A6A" w:rsidP="0012770E">
      <w:r>
        <w:separator/>
      </w:r>
    </w:p>
  </w:endnote>
  <w:endnote w:type="continuationSeparator" w:id="0">
    <w:p w14:paraId="3A3A716D" w14:textId="77777777" w:rsidR="00B46A6A" w:rsidRDefault="00B46A6A" w:rsidP="0012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18672040"/>
      <w:docPartObj>
        <w:docPartGallery w:val="Page Numbers (Bottom of Page)"/>
        <w:docPartUnique/>
      </w:docPartObj>
    </w:sdtPr>
    <w:sdtEndPr>
      <w:rPr>
        <w:sz w:val="16"/>
        <w:szCs w:val="16"/>
      </w:rPr>
    </w:sdtEndPr>
    <w:sdtContent>
      <w:p w14:paraId="61710D50" w14:textId="03C0322B" w:rsidR="006F3EC8" w:rsidRPr="0012770E" w:rsidRDefault="0041099D" w:rsidP="0012770E">
        <w:pPr>
          <w:pStyle w:val="Footer"/>
          <w:rPr>
            <w:sz w:val="16"/>
            <w:szCs w:val="16"/>
          </w:rPr>
        </w:pPr>
        <w:r>
          <w:rPr>
            <w:sz w:val="16"/>
            <w:szCs w:val="16"/>
          </w:rPr>
          <w:t>04/29/2025</w:t>
        </w:r>
        <w:r w:rsidR="006F3EC8" w:rsidRPr="0012770E">
          <w:rPr>
            <w:sz w:val="16"/>
            <w:szCs w:val="16"/>
          </w:rPr>
          <w:t xml:space="preserve"> PRRIP TAC Meeting Minutes</w:t>
        </w:r>
        <w:r w:rsidR="006F3EC8" w:rsidRPr="0012770E">
          <w:rPr>
            <w:sz w:val="16"/>
            <w:szCs w:val="16"/>
          </w:rPr>
          <w:tab/>
        </w:r>
        <w:r w:rsidR="006F3EC8" w:rsidRPr="0012770E">
          <w:rPr>
            <w:sz w:val="16"/>
            <w:szCs w:val="16"/>
          </w:rPr>
          <w:tab/>
          <w:t xml:space="preserve">Page | </w:t>
        </w:r>
        <w:r w:rsidR="006F3EC8" w:rsidRPr="0012770E">
          <w:rPr>
            <w:sz w:val="16"/>
            <w:szCs w:val="16"/>
          </w:rPr>
          <w:fldChar w:fldCharType="begin"/>
        </w:r>
        <w:r w:rsidR="006F3EC8" w:rsidRPr="0012770E">
          <w:rPr>
            <w:sz w:val="16"/>
            <w:szCs w:val="16"/>
          </w:rPr>
          <w:instrText xml:space="preserve"> PAGE   \* MERGEFORMAT </w:instrText>
        </w:r>
        <w:r w:rsidR="006F3EC8" w:rsidRPr="0012770E">
          <w:rPr>
            <w:sz w:val="16"/>
            <w:szCs w:val="16"/>
          </w:rPr>
          <w:fldChar w:fldCharType="separate"/>
        </w:r>
        <w:r w:rsidR="006F3EC8" w:rsidRPr="0012770E">
          <w:rPr>
            <w:noProof/>
            <w:sz w:val="16"/>
            <w:szCs w:val="16"/>
          </w:rPr>
          <w:t>2</w:t>
        </w:r>
        <w:r w:rsidR="006F3EC8" w:rsidRPr="0012770E">
          <w:rPr>
            <w:noProof/>
            <w:sz w:val="16"/>
            <w:szCs w:val="16"/>
          </w:rPr>
          <w:fldChar w:fldCharType="end"/>
        </w:r>
        <w:r w:rsidR="006F3EC8" w:rsidRPr="0012770E">
          <w:rPr>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D8B95" w14:textId="77777777" w:rsidR="00B46A6A" w:rsidRDefault="00B46A6A" w:rsidP="0012770E">
      <w:r>
        <w:separator/>
      </w:r>
    </w:p>
  </w:footnote>
  <w:footnote w:type="continuationSeparator" w:id="0">
    <w:p w14:paraId="4E5B1752" w14:textId="77777777" w:rsidR="00B46A6A" w:rsidRDefault="00B46A6A" w:rsidP="00127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5C8D1" w14:textId="2D423F8C" w:rsidR="006F3EC8" w:rsidRPr="00C44418" w:rsidRDefault="006F3EC8">
    <w:pPr>
      <w:pStyle w:val="Header"/>
      <w:rPr>
        <w:rFonts w:cs="Calibri"/>
        <w:color w:val="000000"/>
        <w:sz w:val="16"/>
        <w:szCs w:val="16"/>
      </w:rPr>
    </w:pPr>
    <w:r w:rsidRPr="00C44418">
      <w:rPr>
        <w:rFonts w:cs="Calibri"/>
        <w:noProof/>
        <w:color w:val="000000"/>
        <w:sz w:val="16"/>
        <w:szCs w:val="16"/>
      </w:rPr>
      <mc:AlternateContent>
        <mc:Choice Requires="wps">
          <w:drawing>
            <wp:anchor distT="0" distB="0" distL="114300" distR="114300" simplePos="0" relativeHeight="251659264" behindDoc="0" locked="0" layoutInCell="1" allowOverlap="1" wp14:anchorId="46B631B3" wp14:editId="569D83C1">
              <wp:simplePos x="0" y="0"/>
              <wp:positionH relativeFrom="column">
                <wp:posOffset>0</wp:posOffset>
              </wp:positionH>
              <wp:positionV relativeFrom="paragraph">
                <wp:posOffset>440055</wp:posOffset>
              </wp:positionV>
              <wp:extent cx="2743200" cy="0"/>
              <wp:effectExtent l="0" t="0" r="19050" b="19050"/>
              <wp:wrapNone/>
              <wp:docPr id="8"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CA13B3E"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" strokeweight="1pt"/>
          </w:pict>
        </mc:Fallback>
      </mc:AlternateContent>
    </w:r>
    <w:r w:rsidRPr="00C44418">
      <w:rPr>
        <w:rFonts w:cs="Calibri"/>
        <w:noProof/>
        <w:color w:val="000000"/>
        <w:sz w:val="16"/>
        <w:szCs w:val="16"/>
      </w:rPr>
      <mc:AlternateContent>
        <mc:Choice Requires="wps">
          <w:drawing>
            <wp:anchor distT="0" distB="0" distL="114300" distR="114300" simplePos="0" relativeHeight="251660288" behindDoc="0" locked="0" layoutInCell="1" allowOverlap="1" wp14:anchorId="73D47A3F" wp14:editId="3962BBBF">
              <wp:simplePos x="0" y="0"/>
              <wp:positionH relativeFrom="column">
                <wp:posOffset>3200400</wp:posOffset>
              </wp:positionH>
              <wp:positionV relativeFrom="paragraph">
                <wp:posOffset>437515</wp:posOffset>
              </wp:positionV>
              <wp:extent cx="2743200" cy="0"/>
              <wp:effectExtent l="0" t="0" r="19050" b="1905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504FE8"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" strokeweight="1pt"/>
          </w:pict>
        </mc:Fallback>
      </mc:AlternateContent>
    </w:r>
    <w:r w:rsidRPr="00C44418">
      <w:rPr>
        <w:rFonts w:cs="Calibri"/>
        <w:color w:val="000000"/>
        <w:sz w:val="16"/>
        <w:szCs w:val="16"/>
      </w:rPr>
      <w:t>PRRIP – EDO</w:t>
    </w:r>
    <w:r>
      <w:rPr>
        <w:rFonts w:cs="Calibri"/>
        <w:color w:val="000000"/>
        <w:sz w:val="16"/>
        <w:szCs w:val="16"/>
      </w:rPr>
      <w:t xml:space="preserve"> </w:t>
    </w:r>
    <w:r w:rsidR="00256702">
      <w:rPr>
        <w:rFonts w:cs="Calibri"/>
        <w:color w:val="000000"/>
        <w:sz w:val="16"/>
        <w:szCs w:val="16"/>
      </w:rPr>
      <w:t>DRAFT</w:t>
    </w:r>
    <w:r w:rsidRPr="00C44418">
      <w:rPr>
        <w:rFonts w:cs="Calibri"/>
        <w:color w:val="000000"/>
        <w:sz w:val="16"/>
        <w:szCs w:val="16"/>
      </w:rPr>
      <w:tab/>
    </w:r>
    <w:r w:rsidRPr="00C44418">
      <w:rPr>
        <w:rFonts w:cs="Calibri"/>
        <w:noProof/>
        <w:color w:val="000000"/>
        <w:sz w:val="16"/>
        <w:szCs w:val="16"/>
      </w:rPr>
      <w:drawing>
        <wp:inline distT="0" distB="0" distL="0" distR="0" wp14:anchorId="1BC967C7" wp14:editId="189F0B85">
          <wp:extent cx="431081" cy="647700"/>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C44418">
      <w:rPr>
        <w:rFonts w:cs="Calibri"/>
        <w:color w:val="000000"/>
        <w:sz w:val="16"/>
        <w:szCs w:val="16"/>
      </w:rPr>
      <w:tab/>
    </w:r>
    <w:r w:rsidR="001005A0">
      <w:rPr>
        <w:rFonts w:cs="Calibri"/>
        <w:color w:val="000000"/>
        <w:sz w:val="16"/>
        <w:szCs w:val="16"/>
      </w:rPr>
      <w:t>07/</w:t>
    </w:r>
    <w:r w:rsidR="006D76CF">
      <w:rPr>
        <w:rFonts w:cs="Calibri"/>
        <w:color w:val="000000"/>
        <w:sz w:val="16"/>
        <w:szCs w:val="16"/>
      </w:rPr>
      <w:t>28</w:t>
    </w:r>
    <w:r w:rsidR="00254FA6">
      <w:rPr>
        <w:rFonts w:cs="Calibri"/>
        <w:color w:val="000000"/>
        <w:sz w:val="16"/>
        <w:szCs w:val="16"/>
      </w:rPr>
      <w:t>/</w:t>
    </w:r>
    <w:r w:rsidR="005A498C">
      <w:rPr>
        <w:rFonts w:cs="Calibri"/>
        <w:color w:val="000000"/>
        <w:sz w:val="16"/>
        <w:szCs w:val="16"/>
      </w:rPr>
      <w:t>2025</w:t>
    </w:r>
  </w:p>
  <w:p w14:paraId="07A2DE1F" w14:textId="77777777" w:rsidR="006F3EC8" w:rsidRPr="00C44418" w:rsidRDefault="006F3EC8">
    <w:pPr>
      <w:pStyle w:val="Header"/>
      <w:rPr>
        <w:rFonts w:cs="Calibri"/>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CB1166"/>
    <w:multiLevelType w:val="hybridMultilevel"/>
    <w:tmpl w:val="783C3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CE7F87"/>
    <w:multiLevelType w:val="hybridMultilevel"/>
    <w:tmpl w:val="6E563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56EE4"/>
    <w:multiLevelType w:val="hybridMultilevel"/>
    <w:tmpl w:val="C98E0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2D46C8"/>
    <w:multiLevelType w:val="hybridMultilevel"/>
    <w:tmpl w:val="200E3A0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4E1298"/>
    <w:multiLevelType w:val="hybridMultilevel"/>
    <w:tmpl w:val="0E4A6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BD44E5"/>
    <w:multiLevelType w:val="hybridMultilevel"/>
    <w:tmpl w:val="86362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0A3AD4"/>
    <w:multiLevelType w:val="hybridMultilevel"/>
    <w:tmpl w:val="F932B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CF1130"/>
    <w:multiLevelType w:val="hybridMultilevel"/>
    <w:tmpl w:val="263C1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0568E0"/>
    <w:multiLevelType w:val="hybridMultilevel"/>
    <w:tmpl w:val="6ED2C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C854EE"/>
    <w:multiLevelType w:val="hybridMultilevel"/>
    <w:tmpl w:val="A49C8532"/>
    <w:lvl w:ilvl="0" w:tplc="FA1A41CC">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C54522B"/>
    <w:multiLevelType w:val="hybridMultilevel"/>
    <w:tmpl w:val="BCA478F4"/>
    <w:lvl w:ilvl="0" w:tplc="E1F28376">
      <w:start w:val="2024"/>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CD62BD"/>
    <w:multiLevelType w:val="hybridMultilevel"/>
    <w:tmpl w:val="7536F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B834CC"/>
    <w:multiLevelType w:val="hybridMultilevel"/>
    <w:tmpl w:val="8E3E5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0A49C8"/>
    <w:multiLevelType w:val="hybridMultilevel"/>
    <w:tmpl w:val="544A2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BA66D1"/>
    <w:multiLevelType w:val="hybridMultilevel"/>
    <w:tmpl w:val="9A645B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7C7140"/>
    <w:multiLevelType w:val="hybridMultilevel"/>
    <w:tmpl w:val="6E88B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E77D8C"/>
    <w:multiLevelType w:val="hybridMultilevel"/>
    <w:tmpl w:val="523AE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A90F97"/>
    <w:multiLevelType w:val="hybridMultilevel"/>
    <w:tmpl w:val="9DB83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781961"/>
    <w:multiLevelType w:val="multilevel"/>
    <w:tmpl w:val="9B2A4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BEB1078"/>
    <w:multiLevelType w:val="hybridMultilevel"/>
    <w:tmpl w:val="F3DCF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381FD8"/>
    <w:multiLevelType w:val="hybridMultilevel"/>
    <w:tmpl w:val="B6D69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163C54"/>
    <w:multiLevelType w:val="hybridMultilevel"/>
    <w:tmpl w:val="5F303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BB53E2"/>
    <w:multiLevelType w:val="hybridMultilevel"/>
    <w:tmpl w:val="8878D83E"/>
    <w:lvl w:ilvl="0" w:tplc="D5B86D1E">
      <w:start w:val="2024"/>
      <w:numFmt w:val="bullet"/>
      <w:lvlText w:val="-"/>
      <w:lvlJc w:val="left"/>
      <w:pPr>
        <w:ind w:left="720" w:hanging="360"/>
      </w:pPr>
      <w:rPr>
        <w:rFonts w:ascii="Aptos" w:eastAsiaTheme="minorHAnsi" w:hAnsi="Apto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6464F8"/>
    <w:multiLevelType w:val="hybridMultilevel"/>
    <w:tmpl w:val="8FCC0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EC0FAE"/>
    <w:multiLevelType w:val="hybridMultilevel"/>
    <w:tmpl w:val="6B6A2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903800"/>
    <w:multiLevelType w:val="hybridMultilevel"/>
    <w:tmpl w:val="97701FE2"/>
    <w:lvl w:ilvl="0" w:tplc="980EFC18">
      <w:start w:val="1"/>
      <w:numFmt w:val="bullet"/>
      <w:lvlText w:val=""/>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6" w15:restartNumberingAfterBreak="0">
    <w:nsid w:val="7C4407E0"/>
    <w:multiLevelType w:val="hybridMultilevel"/>
    <w:tmpl w:val="C0063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EA5B82"/>
    <w:multiLevelType w:val="hybridMultilevel"/>
    <w:tmpl w:val="0628A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B82CAC"/>
    <w:multiLevelType w:val="hybridMultilevel"/>
    <w:tmpl w:val="C22A7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BD4AF6"/>
    <w:multiLevelType w:val="hybridMultilevel"/>
    <w:tmpl w:val="09484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7180539">
    <w:abstractNumId w:val="3"/>
  </w:num>
  <w:num w:numId="2" w16cid:durableId="500580207">
    <w:abstractNumId w:val="15"/>
  </w:num>
  <w:num w:numId="3" w16cid:durableId="1639726780">
    <w:abstractNumId w:val="29"/>
  </w:num>
  <w:num w:numId="4" w16cid:durableId="1358117453">
    <w:abstractNumId w:val="23"/>
  </w:num>
  <w:num w:numId="5" w16cid:durableId="939684275">
    <w:abstractNumId w:val="7"/>
  </w:num>
  <w:num w:numId="6" w16cid:durableId="2028166194">
    <w:abstractNumId w:val="13"/>
  </w:num>
  <w:num w:numId="7" w16cid:durableId="128212559">
    <w:abstractNumId w:val="14"/>
  </w:num>
  <w:num w:numId="8" w16cid:durableId="1152678803">
    <w:abstractNumId w:val="4"/>
  </w:num>
  <w:num w:numId="9" w16cid:durableId="1355426213">
    <w:abstractNumId w:val="20"/>
  </w:num>
  <w:num w:numId="10" w16cid:durableId="672338010">
    <w:abstractNumId w:val="2"/>
  </w:num>
  <w:num w:numId="11" w16cid:durableId="1550605838">
    <w:abstractNumId w:val="5"/>
  </w:num>
  <w:num w:numId="12" w16cid:durableId="1529564643">
    <w:abstractNumId w:val="16"/>
  </w:num>
  <w:num w:numId="13" w16cid:durableId="849098485">
    <w:abstractNumId w:val="8"/>
  </w:num>
  <w:num w:numId="14" w16cid:durableId="321080631">
    <w:abstractNumId w:val="28"/>
  </w:num>
  <w:num w:numId="15" w16cid:durableId="1911693628">
    <w:abstractNumId w:val="18"/>
  </w:num>
  <w:num w:numId="16" w16cid:durableId="1885292848">
    <w:abstractNumId w:val="22"/>
  </w:num>
  <w:num w:numId="17" w16cid:durableId="1839073319">
    <w:abstractNumId w:val="24"/>
  </w:num>
  <w:num w:numId="18" w16cid:durableId="2080471215">
    <w:abstractNumId w:val="11"/>
  </w:num>
  <w:num w:numId="19" w16cid:durableId="695037077">
    <w:abstractNumId w:val="19"/>
  </w:num>
  <w:num w:numId="20" w16cid:durableId="354384324">
    <w:abstractNumId w:val="12"/>
  </w:num>
  <w:num w:numId="21" w16cid:durableId="789663098">
    <w:abstractNumId w:val="0"/>
  </w:num>
  <w:num w:numId="22" w16cid:durableId="1732537811">
    <w:abstractNumId w:val="27"/>
  </w:num>
  <w:num w:numId="23" w16cid:durableId="1281642645">
    <w:abstractNumId w:val="6"/>
  </w:num>
  <w:num w:numId="24" w16cid:durableId="1611665434">
    <w:abstractNumId w:val="10"/>
  </w:num>
  <w:num w:numId="25" w16cid:durableId="2007172155">
    <w:abstractNumId w:val="25"/>
  </w:num>
  <w:num w:numId="26" w16cid:durableId="1108894295">
    <w:abstractNumId w:val="21"/>
  </w:num>
  <w:num w:numId="27" w16cid:durableId="2044942427">
    <w:abstractNumId w:val="17"/>
  </w:num>
  <w:num w:numId="28" w16cid:durableId="930897432">
    <w:abstractNumId w:val="26"/>
  </w:num>
  <w:num w:numId="29" w16cid:durableId="1710833477">
    <w:abstractNumId w:val="1"/>
  </w:num>
  <w:num w:numId="30" w16cid:durableId="1952012485">
    <w:abstractNumId w:val="9"/>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linda Henry">
    <w15:presenceInfo w15:providerId="AD" w15:userId="S::HenryM@headwaterscorp.com::e4c8f1aa-237c-4544-b1e9-dc5873f12c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D9"/>
    <w:rsid w:val="00001217"/>
    <w:rsid w:val="00001CD3"/>
    <w:rsid w:val="00004475"/>
    <w:rsid w:val="0000483A"/>
    <w:rsid w:val="00005BBA"/>
    <w:rsid w:val="00005CE5"/>
    <w:rsid w:val="00006673"/>
    <w:rsid w:val="00010141"/>
    <w:rsid w:val="00011BD2"/>
    <w:rsid w:val="000123AE"/>
    <w:rsid w:val="00012A5C"/>
    <w:rsid w:val="00013ED2"/>
    <w:rsid w:val="000147F1"/>
    <w:rsid w:val="00014FE8"/>
    <w:rsid w:val="00015E63"/>
    <w:rsid w:val="00021959"/>
    <w:rsid w:val="00021B88"/>
    <w:rsid w:val="00022D41"/>
    <w:rsid w:val="00023E5D"/>
    <w:rsid w:val="000242B4"/>
    <w:rsid w:val="00024A6B"/>
    <w:rsid w:val="000251A9"/>
    <w:rsid w:val="00030A59"/>
    <w:rsid w:val="00031018"/>
    <w:rsid w:val="0003190D"/>
    <w:rsid w:val="00032425"/>
    <w:rsid w:val="0003622E"/>
    <w:rsid w:val="000363BF"/>
    <w:rsid w:val="0003697D"/>
    <w:rsid w:val="00037A51"/>
    <w:rsid w:val="00037A6D"/>
    <w:rsid w:val="00041D84"/>
    <w:rsid w:val="00042412"/>
    <w:rsid w:val="000430E8"/>
    <w:rsid w:val="00044D8A"/>
    <w:rsid w:val="00044DD2"/>
    <w:rsid w:val="000459D0"/>
    <w:rsid w:val="00045E06"/>
    <w:rsid w:val="00045E6B"/>
    <w:rsid w:val="00046E18"/>
    <w:rsid w:val="00047C30"/>
    <w:rsid w:val="00047DEB"/>
    <w:rsid w:val="00047F6A"/>
    <w:rsid w:val="00051C57"/>
    <w:rsid w:val="00051FCC"/>
    <w:rsid w:val="000521DC"/>
    <w:rsid w:val="00054880"/>
    <w:rsid w:val="00055667"/>
    <w:rsid w:val="00055B9A"/>
    <w:rsid w:val="000560D9"/>
    <w:rsid w:val="0005699D"/>
    <w:rsid w:val="0005756F"/>
    <w:rsid w:val="000575F8"/>
    <w:rsid w:val="00061C1B"/>
    <w:rsid w:val="00061E36"/>
    <w:rsid w:val="0006258D"/>
    <w:rsid w:val="0006413B"/>
    <w:rsid w:val="0006462F"/>
    <w:rsid w:val="00064656"/>
    <w:rsid w:val="00064FA1"/>
    <w:rsid w:val="0006630F"/>
    <w:rsid w:val="00066607"/>
    <w:rsid w:val="0006719D"/>
    <w:rsid w:val="000673B2"/>
    <w:rsid w:val="000676BB"/>
    <w:rsid w:val="0006785A"/>
    <w:rsid w:val="000708D4"/>
    <w:rsid w:val="00070FA2"/>
    <w:rsid w:val="0007133E"/>
    <w:rsid w:val="000718B3"/>
    <w:rsid w:val="00071CFE"/>
    <w:rsid w:val="00072973"/>
    <w:rsid w:val="00073952"/>
    <w:rsid w:val="00073A03"/>
    <w:rsid w:val="00075A61"/>
    <w:rsid w:val="00075E2D"/>
    <w:rsid w:val="00076BD0"/>
    <w:rsid w:val="000773A1"/>
    <w:rsid w:val="00080817"/>
    <w:rsid w:val="00080CCA"/>
    <w:rsid w:val="0008188D"/>
    <w:rsid w:val="00082988"/>
    <w:rsid w:val="00082FF0"/>
    <w:rsid w:val="00083047"/>
    <w:rsid w:val="0008306B"/>
    <w:rsid w:val="00085371"/>
    <w:rsid w:val="00085DE3"/>
    <w:rsid w:val="00085FD1"/>
    <w:rsid w:val="000865DA"/>
    <w:rsid w:val="00087B18"/>
    <w:rsid w:val="00087B68"/>
    <w:rsid w:val="00090701"/>
    <w:rsid w:val="00090A26"/>
    <w:rsid w:val="00090BC8"/>
    <w:rsid w:val="00090D12"/>
    <w:rsid w:val="00090D42"/>
    <w:rsid w:val="00090FB9"/>
    <w:rsid w:val="000912D5"/>
    <w:rsid w:val="0009138F"/>
    <w:rsid w:val="00092D7B"/>
    <w:rsid w:val="00093A84"/>
    <w:rsid w:val="00093B40"/>
    <w:rsid w:val="00094D07"/>
    <w:rsid w:val="00094F40"/>
    <w:rsid w:val="00095D0D"/>
    <w:rsid w:val="000970F9"/>
    <w:rsid w:val="00097516"/>
    <w:rsid w:val="00097E1E"/>
    <w:rsid w:val="000A0509"/>
    <w:rsid w:val="000A1F08"/>
    <w:rsid w:val="000A2C69"/>
    <w:rsid w:val="000A5526"/>
    <w:rsid w:val="000A5910"/>
    <w:rsid w:val="000A5C48"/>
    <w:rsid w:val="000A5F37"/>
    <w:rsid w:val="000A6855"/>
    <w:rsid w:val="000A6E34"/>
    <w:rsid w:val="000B039B"/>
    <w:rsid w:val="000B1887"/>
    <w:rsid w:val="000B305F"/>
    <w:rsid w:val="000B4A76"/>
    <w:rsid w:val="000B7163"/>
    <w:rsid w:val="000C038B"/>
    <w:rsid w:val="000C095F"/>
    <w:rsid w:val="000C1153"/>
    <w:rsid w:val="000C1840"/>
    <w:rsid w:val="000C19AA"/>
    <w:rsid w:val="000C1A11"/>
    <w:rsid w:val="000C2147"/>
    <w:rsid w:val="000C22CF"/>
    <w:rsid w:val="000C2FB7"/>
    <w:rsid w:val="000C31CC"/>
    <w:rsid w:val="000C3A19"/>
    <w:rsid w:val="000C4D7E"/>
    <w:rsid w:val="000C5076"/>
    <w:rsid w:val="000C53AF"/>
    <w:rsid w:val="000C67B8"/>
    <w:rsid w:val="000C6B66"/>
    <w:rsid w:val="000C6E4A"/>
    <w:rsid w:val="000C743B"/>
    <w:rsid w:val="000D1840"/>
    <w:rsid w:val="000D1A06"/>
    <w:rsid w:val="000D21A1"/>
    <w:rsid w:val="000D5070"/>
    <w:rsid w:val="000D57AF"/>
    <w:rsid w:val="000D5CF6"/>
    <w:rsid w:val="000D6BD7"/>
    <w:rsid w:val="000E01CB"/>
    <w:rsid w:val="000E01EB"/>
    <w:rsid w:val="000E0FA3"/>
    <w:rsid w:val="000E1B9D"/>
    <w:rsid w:val="000E1E12"/>
    <w:rsid w:val="000E347E"/>
    <w:rsid w:val="000E3610"/>
    <w:rsid w:val="000E3A7E"/>
    <w:rsid w:val="000E437E"/>
    <w:rsid w:val="000E5021"/>
    <w:rsid w:val="000E5484"/>
    <w:rsid w:val="000E6168"/>
    <w:rsid w:val="000E674D"/>
    <w:rsid w:val="000E6AE4"/>
    <w:rsid w:val="000E7C4A"/>
    <w:rsid w:val="000E7DFA"/>
    <w:rsid w:val="000F0E9B"/>
    <w:rsid w:val="000F13E7"/>
    <w:rsid w:val="000F1DDB"/>
    <w:rsid w:val="000F2804"/>
    <w:rsid w:val="000F341A"/>
    <w:rsid w:val="000F3870"/>
    <w:rsid w:val="000F528B"/>
    <w:rsid w:val="000F5F7A"/>
    <w:rsid w:val="000F7F13"/>
    <w:rsid w:val="001005A0"/>
    <w:rsid w:val="0010075E"/>
    <w:rsid w:val="00100806"/>
    <w:rsid w:val="0010294B"/>
    <w:rsid w:val="0010363D"/>
    <w:rsid w:val="001038F4"/>
    <w:rsid w:val="0010423D"/>
    <w:rsid w:val="001042DD"/>
    <w:rsid w:val="00104BB0"/>
    <w:rsid w:val="001062C5"/>
    <w:rsid w:val="00106A47"/>
    <w:rsid w:val="00106A99"/>
    <w:rsid w:val="001077F4"/>
    <w:rsid w:val="0011019A"/>
    <w:rsid w:val="001104DF"/>
    <w:rsid w:val="00112650"/>
    <w:rsid w:val="00112992"/>
    <w:rsid w:val="001131BF"/>
    <w:rsid w:val="00113778"/>
    <w:rsid w:val="001137B8"/>
    <w:rsid w:val="00113B64"/>
    <w:rsid w:val="001154B4"/>
    <w:rsid w:val="0011581B"/>
    <w:rsid w:val="00116246"/>
    <w:rsid w:val="00116470"/>
    <w:rsid w:val="00116662"/>
    <w:rsid w:val="00117231"/>
    <w:rsid w:val="001173A4"/>
    <w:rsid w:val="00117CD0"/>
    <w:rsid w:val="00120559"/>
    <w:rsid w:val="00120814"/>
    <w:rsid w:val="0012136C"/>
    <w:rsid w:val="00122525"/>
    <w:rsid w:val="00122719"/>
    <w:rsid w:val="00122B9F"/>
    <w:rsid w:val="00124C0E"/>
    <w:rsid w:val="00124E23"/>
    <w:rsid w:val="0012770E"/>
    <w:rsid w:val="001277C9"/>
    <w:rsid w:val="00130DC0"/>
    <w:rsid w:val="00130F57"/>
    <w:rsid w:val="001311EE"/>
    <w:rsid w:val="00131C9F"/>
    <w:rsid w:val="00132177"/>
    <w:rsid w:val="00132514"/>
    <w:rsid w:val="00133EB0"/>
    <w:rsid w:val="001341E7"/>
    <w:rsid w:val="00134653"/>
    <w:rsid w:val="001352A3"/>
    <w:rsid w:val="001354AC"/>
    <w:rsid w:val="00136DAB"/>
    <w:rsid w:val="00137849"/>
    <w:rsid w:val="00137E4C"/>
    <w:rsid w:val="001411EF"/>
    <w:rsid w:val="00141471"/>
    <w:rsid w:val="00142A98"/>
    <w:rsid w:val="0014306B"/>
    <w:rsid w:val="0014505E"/>
    <w:rsid w:val="00145D25"/>
    <w:rsid w:val="00147503"/>
    <w:rsid w:val="00147D2A"/>
    <w:rsid w:val="00147E80"/>
    <w:rsid w:val="001527F1"/>
    <w:rsid w:val="001577DA"/>
    <w:rsid w:val="0016044D"/>
    <w:rsid w:val="0016170F"/>
    <w:rsid w:val="001619AA"/>
    <w:rsid w:val="0016214E"/>
    <w:rsid w:val="001632BA"/>
    <w:rsid w:val="00164AD7"/>
    <w:rsid w:val="001658EA"/>
    <w:rsid w:val="001661CA"/>
    <w:rsid w:val="00166DC7"/>
    <w:rsid w:val="001674AD"/>
    <w:rsid w:val="00167D12"/>
    <w:rsid w:val="0017057E"/>
    <w:rsid w:val="001716E8"/>
    <w:rsid w:val="00171763"/>
    <w:rsid w:val="00171DFD"/>
    <w:rsid w:val="00172383"/>
    <w:rsid w:val="00172E90"/>
    <w:rsid w:val="00172FDD"/>
    <w:rsid w:val="001732EB"/>
    <w:rsid w:val="00174706"/>
    <w:rsid w:val="00174DF9"/>
    <w:rsid w:val="001752B3"/>
    <w:rsid w:val="00175F85"/>
    <w:rsid w:val="0017661B"/>
    <w:rsid w:val="0017697A"/>
    <w:rsid w:val="001826AC"/>
    <w:rsid w:val="001826F2"/>
    <w:rsid w:val="00182B7D"/>
    <w:rsid w:val="00183158"/>
    <w:rsid w:val="0018521A"/>
    <w:rsid w:val="001854E4"/>
    <w:rsid w:val="00185ABD"/>
    <w:rsid w:val="0019442C"/>
    <w:rsid w:val="00195697"/>
    <w:rsid w:val="00195F56"/>
    <w:rsid w:val="00197F09"/>
    <w:rsid w:val="001A19E7"/>
    <w:rsid w:val="001A1DCF"/>
    <w:rsid w:val="001A1EF1"/>
    <w:rsid w:val="001A2175"/>
    <w:rsid w:val="001A284B"/>
    <w:rsid w:val="001A28A5"/>
    <w:rsid w:val="001A2A27"/>
    <w:rsid w:val="001A473A"/>
    <w:rsid w:val="001A4EB3"/>
    <w:rsid w:val="001A5B8E"/>
    <w:rsid w:val="001A6056"/>
    <w:rsid w:val="001A660C"/>
    <w:rsid w:val="001A696F"/>
    <w:rsid w:val="001B17C7"/>
    <w:rsid w:val="001B1CE8"/>
    <w:rsid w:val="001B2885"/>
    <w:rsid w:val="001B290A"/>
    <w:rsid w:val="001B3699"/>
    <w:rsid w:val="001B3880"/>
    <w:rsid w:val="001B4D62"/>
    <w:rsid w:val="001B5162"/>
    <w:rsid w:val="001B5744"/>
    <w:rsid w:val="001B725F"/>
    <w:rsid w:val="001C003C"/>
    <w:rsid w:val="001C0137"/>
    <w:rsid w:val="001C163B"/>
    <w:rsid w:val="001C1A88"/>
    <w:rsid w:val="001C1D12"/>
    <w:rsid w:val="001C3D67"/>
    <w:rsid w:val="001C4405"/>
    <w:rsid w:val="001C4F11"/>
    <w:rsid w:val="001C6982"/>
    <w:rsid w:val="001C6ED9"/>
    <w:rsid w:val="001D03BF"/>
    <w:rsid w:val="001D0E3B"/>
    <w:rsid w:val="001D4353"/>
    <w:rsid w:val="001D45E3"/>
    <w:rsid w:val="001D50F4"/>
    <w:rsid w:val="001D6D0E"/>
    <w:rsid w:val="001D6E73"/>
    <w:rsid w:val="001D7BB6"/>
    <w:rsid w:val="001E0009"/>
    <w:rsid w:val="001E0070"/>
    <w:rsid w:val="001E0B46"/>
    <w:rsid w:val="001E1288"/>
    <w:rsid w:val="001E12CF"/>
    <w:rsid w:val="001E28D2"/>
    <w:rsid w:val="001E3077"/>
    <w:rsid w:val="001E4794"/>
    <w:rsid w:val="001E52AD"/>
    <w:rsid w:val="001E7296"/>
    <w:rsid w:val="001F00B7"/>
    <w:rsid w:val="001F073C"/>
    <w:rsid w:val="001F1144"/>
    <w:rsid w:val="001F1FCD"/>
    <w:rsid w:val="001F3464"/>
    <w:rsid w:val="001F3F3B"/>
    <w:rsid w:val="001F458F"/>
    <w:rsid w:val="001F5D0F"/>
    <w:rsid w:val="001F7F91"/>
    <w:rsid w:val="00202919"/>
    <w:rsid w:val="00203002"/>
    <w:rsid w:val="00204028"/>
    <w:rsid w:val="0020597D"/>
    <w:rsid w:val="002061A7"/>
    <w:rsid w:val="0021185F"/>
    <w:rsid w:val="00211F5E"/>
    <w:rsid w:val="00213CD1"/>
    <w:rsid w:val="00213EFD"/>
    <w:rsid w:val="00214376"/>
    <w:rsid w:val="00214A11"/>
    <w:rsid w:val="0021586F"/>
    <w:rsid w:val="002158B0"/>
    <w:rsid w:val="00216CCB"/>
    <w:rsid w:val="0022020C"/>
    <w:rsid w:val="0022062A"/>
    <w:rsid w:val="00220CBE"/>
    <w:rsid w:val="00220EFB"/>
    <w:rsid w:val="0022181D"/>
    <w:rsid w:val="0022272A"/>
    <w:rsid w:val="00223DB7"/>
    <w:rsid w:val="002245CE"/>
    <w:rsid w:val="002264F8"/>
    <w:rsid w:val="00227B1E"/>
    <w:rsid w:val="00227B5B"/>
    <w:rsid w:val="00230241"/>
    <w:rsid w:val="00232390"/>
    <w:rsid w:val="002341EA"/>
    <w:rsid w:val="0023457A"/>
    <w:rsid w:val="00234888"/>
    <w:rsid w:val="0023496D"/>
    <w:rsid w:val="002352A8"/>
    <w:rsid w:val="00235FE6"/>
    <w:rsid w:val="00237D80"/>
    <w:rsid w:val="002417B6"/>
    <w:rsid w:val="00241BB7"/>
    <w:rsid w:val="00242437"/>
    <w:rsid w:val="00243262"/>
    <w:rsid w:val="0024529D"/>
    <w:rsid w:val="00245481"/>
    <w:rsid w:val="002454A6"/>
    <w:rsid w:val="00245CC9"/>
    <w:rsid w:val="00246671"/>
    <w:rsid w:val="00246847"/>
    <w:rsid w:val="00247958"/>
    <w:rsid w:val="00251E05"/>
    <w:rsid w:val="002523BC"/>
    <w:rsid w:val="00252684"/>
    <w:rsid w:val="002531AF"/>
    <w:rsid w:val="002538D2"/>
    <w:rsid w:val="002539BC"/>
    <w:rsid w:val="00253E14"/>
    <w:rsid w:val="0025491E"/>
    <w:rsid w:val="00254FA6"/>
    <w:rsid w:val="002553BA"/>
    <w:rsid w:val="002558AF"/>
    <w:rsid w:val="00256166"/>
    <w:rsid w:val="00256502"/>
    <w:rsid w:val="00256702"/>
    <w:rsid w:val="00256888"/>
    <w:rsid w:val="00256A96"/>
    <w:rsid w:val="00256B17"/>
    <w:rsid w:val="002614BF"/>
    <w:rsid w:val="002624C4"/>
    <w:rsid w:val="00262615"/>
    <w:rsid w:val="002628F5"/>
    <w:rsid w:val="002650B9"/>
    <w:rsid w:val="002658A4"/>
    <w:rsid w:val="00266582"/>
    <w:rsid w:val="00266B1D"/>
    <w:rsid w:val="0026764E"/>
    <w:rsid w:val="00267772"/>
    <w:rsid w:val="00267BC1"/>
    <w:rsid w:val="00267CF2"/>
    <w:rsid w:val="00270E53"/>
    <w:rsid w:val="00270F66"/>
    <w:rsid w:val="00273F86"/>
    <w:rsid w:val="00274033"/>
    <w:rsid w:val="0027418D"/>
    <w:rsid w:val="002750E9"/>
    <w:rsid w:val="0027551F"/>
    <w:rsid w:val="002762DA"/>
    <w:rsid w:val="002801DE"/>
    <w:rsid w:val="002807F6"/>
    <w:rsid w:val="002839C1"/>
    <w:rsid w:val="00287378"/>
    <w:rsid w:val="00287912"/>
    <w:rsid w:val="0029159D"/>
    <w:rsid w:val="002924C4"/>
    <w:rsid w:val="00293F69"/>
    <w:rsid w:val="00294F2F"/>
    <w:rsid w:val="0029678A"/>
    <w:rsid w:val="00296985"/>
    <w:rsid w:val="0029780C"/>
    <w:rsid w:val="00297E9A"/>
    <w:rsid w:val="002A047F"/>
    <w:rsid w:val="002A3077"/>
    <w:rsid w:val="002A5EDB"/>
    <w:rsid w:val="002A5F48"/>
    <w:rsid w:val="002A5FB6"/>
    <w:rsid w:val="002A61B9"/>
    <w:rsid w:val="002B00A6"/>
    <w:rsid w:val="002B162E"/>
    <w:rsid w:val="002B17D4"/>
    <w:rsid w:val="002B1999"/>
    <w:rsid w:val="002B396B"/>
    <w:rsid w:val="002B46D2"/>
    <w:rsid w:val="002B4830"/>
    <w:rsid w:val="002B6241"/>
    <w:rsid w:val="002B71B3"/>
    <w:rsid w:val="002C0439"/>
    <w:rsid w:val="002C2759"/>
    <w:rsid w:val="002C2B7D"/>
    <w:rsid w:val="002C4155"/>
    <w:rsid w:val="002C4256"/>
    <w:rsid w:val="002C60C2"/>
    <w:rsid w:val="002C6C67"/>
    <w:rsid w:val="002C6EE8"/>
    <w:rsid w:val="002D0C3E"/>
    <w:rsid w:val="002D1400"/>
    <w:rsid w:val="002D1473"/>
    <w:rsid w:val="002D1785"/>
    <w:rsid w:val="002D2232"/>
    <w:rsid w:val="002D2E9C"/>
    <w:rsid w:val="002D39D7"/>
    <w:rsid w:val="002D428D"/>
    <w:rsid w:val="002D4406"/>
    <w:rsid w:val="002D531B"/>
    <w:rsid w:val="002D63B0"/>
    <w:rsid w:val="002E1044"/>
    <w:rsid w:val="002E280D"/>
    <w:rsid w:val="002E3B07"/>
    <w:rsid w:val="002E3B13"/>
    <w:rsid w:val="002E5E25"/>
    <w:rsid w:val="002E6F5E"/>
    <w:rsid w:val="002E73DC"/>
    <w:rsid w:val="002E7B42"/>
    <w:rsid w:val="002E7CED"/>
    <w:rsid w:val="002F13D6"/>
    <w:rsid w:val="002F2573"/>
    <w:rsid w:val="002F39C2"/>
    <w:rsid w:val="002F571B"/>
    <w:rsid w:val="002F582B"/>
    <w:rsid w:val="00300097"/>
    <w:rsid w:val="0030082C"/>
    <w:rsid w:val="00300995"/>
    <w:rsid w:val="00300FAF"/>
    <w:rsid w:val="00301308"/>
    <w:rsid w:val="0030180C"/>
    <w:rsid w:val="00301AB8"/>
    <w:rsid w:val="003020C1"/>
    <w:rsid w:val="0030213E"/>
    <w:rsid w:val="00302D39"/>
    <w:rsid w:val="00303ED8"/>
    <w:rsid w:val="0030465A"/>
    <w:rsid w:val="00305860"/>
    <w:rsid w:val="00306685"/>
    <w:rsid w:val="00307964"/>
    <w:rsid w:val="00311FD3"/>
    <w:rsid w:val="0031253A"/>
    <w:rsid w:val="00312787"/>
    <w:rsid w:val="003129EB"/>
    <w:rsid w:val="0031384E"/>
    <w:rsid w:val="00313963"/>
    <w:rsid w:val="00313EC8"/>
    <w:rsid w:val="003143E1"/>
    <w:rsid w:val="003154C9"/>
    <w:rsid w:val="00315936"/>
    <w:rsid w:val="00315CF8"/>
    <w:rsid w:val="00315DF6"/>
    <w:rsid w:val="0032017C"/>
    <w:rsid w:val="00320A69"/>
    <w:rsid w:val="00321642"/>
    <w:rsid w:val="00322283"/>
    <w:rsid w:val="003265C4"/>
    <w:rsid w:val="00326C6A"/>
    <w:rsid w:val="00327808"/>
    <w:rsid w:val="00330980"/>
    <w:rsid w:val="003316AB"/>
    <w:rsid w:val="00331C16"/>
    <w:rsid w:val="00332DB9"/>
    <w:rsid w:val="00332E89"/>
    <w:rsid w:val="003330BA"/>
    <w:rsid w:val="003336E3"/>
    <w:rsid w:val="00333DBB"/>
    <w:rsid w:val="003341E4"/>
    <w:rsid w:val="00334FA2"/>
    <w:rsid w:val="003356BE"/>
    <w:rsid w:val="00335AF6"/>
    <w:rsid w:val="00336CB8"/>
    <w:rsid w:val="003373D8"/>
    <w:rsid w:val="0034065A"/>
    <w:rsid w:val="00340D44"/>
    <w:rsid w:val="00341727"/>
    <w:rsid w:val="0034172E"/>
    <w:rsid w:val="00341965"/>
    <w:rsid w:val="00343CFB"/>
    <w:rsid w:val="003443D1"/>
    <w:rsid w:val="003445DE"/>
    <w:rsid w:val="003454BE"/>
    <w:rsid w:val="00345855"/>
    <w:rsid w:val="00347797"/>
    <w:rsid w:val="00350DE9"/>
    <w:rsid w:val="00351F46"/>
    <w:rsid w:val="003532A4"/>
    <w:rsid w:val="0035475C"/>
    <w:rsid w:val="00354952"/>
    <w:rsid w:val="003549F8"/>
    <w:rsid w:val="00355D9E"/>
    <w:rsid w:val="00357270"/>
    <w:rsid w:val="00357C3D"/>
    <w:rsid w:val="00360815"/>
    <w:rsid w:val="00363C37"/>
    <w:rsid w:val="00364D61"/>
    <w:rsid w:val="003661F4"/>
    <w:rsid w:val="00370848"/>
    <w:rsid w:val="0037092A"/>
    <w:rsid w:val="003713B6"/>
    <w:rsid w:val="003714B6"/>
    <w:rsid w:val="00371B3B"/>
    <w:rsid w:val="00371FB2"/>
    <w:rsid w:val="003735A8"/>
    <w:rsid w:val="003742CF"/>
    <w:rsid w:val="00374629"/>
    <w:rsid w:val="00375E78"/>
    <w:rsid w:val="00376DF3"/>
    <w:rsid w:val="00380EE2"/>
    <w:rsid w:val="0038290D"/>
    <w:rsid w:val="00382C6A"/>
    <w:rsid w:val="00382E09"/>
    <w:rsid w:val="003854C2"/>
    <w:rsid w:val="00386734"/>
    <w:rsid w:val="0038774E"/>
    <w:rsid w:val="00387FF4"/>
    <w:rsid w:val="0039081B"/>
    <w:rsid w:val="00391014"/>
    <w:rsid w:val="00392EA2"/>
    <w:rsid w:val="003933D3"/>
    <w:rsid w:val="00393C73"/>
    <w:rsid w:val="0039403E"/>
    <w:rsid w:val="00394DF8"/>
    <w:rsid w:val="003963D5"/>
    <w:rsid w:val="0039672D"/>
    <w:rsid w:val="00396A66"/>
    <w:rsid w:val="00396B07"/>
    <w:rsid w:val="00397186"/>
    <w:rsid w:val="0039755A"/>
    <w:rsid w:val="00397706"/>
    <w:rsid w:val="003978B6"/>
    <w:rsid w:val="00397A21"/>
    <w:rsid w:val="003A0563"/>
    <w:rsid w:val="003A06DC"/>
    <w:rsid w:val="003A0FDB"/>
    <w:rsid w:val="003A2032"/>
    <w:rsid w:val="003A2467"/>
    <w:rsid w:val="003A35D5"/>
    <w:rsid w:val="003A3779"/>
    <w:rsid w:val="003A5337"/>
    <w:rsid w:val="003A5C5F"/>
    <w:rsid w:val="003A65A4"/>
    <w:rsid w:val="003A6C4B"/>
    <w:rsid w:val="003B0198"/>
    <w:rsid w:val="003B0D43"/>
    <w:rsid w:val="003B0D6E"/>
    <w:rsid w:val="003B3072"/>
    <w:rsid w:val="003B34AD"/>
    <w:rsid w:val="003B446F"/>
    <w:rsid w:val="003B48D5"/>
    <w:rsid w:val="003B4B7E"/>
    <w:rsid w:val="003B51A0"/>
    <w:rsid w:val="003B56C2"/>
    <w:rsid w:val="003B57F2"/>
    <w:rsid w:val="003B6420"/>
    <w:rsid w:val="003B6B23"/>
    <w:rsid w:val="003B6D7C"/>
    <w:rsid w:val="003B73C6"/>
    <w:rsid w:val="003B789C"/>
    <w:rsid w:val="003C05A3"/>
    <w:rsid w:val="003C1CEC"/>
    <w:rsid w:val="003C23C7"/>
    <w:rsid w:val="003C2E74"/>
    <w:rsid w:val="003C31E8"/>
    <w:rsid w:val="003C3838"/>
    <w:rsid w:val="003C48FA"/>
    <w:rsid w:val="003C5223"/>
    <w:rsid w:val="003C5CF6"/>
    <w:rsid w:val="003C64D1"/>
    <w:rsid w:val="003C672B"/>
    <w:rsid w:val="003D0323"/>
    <w:rsid w:val="003D0397"/>
    <w:rsid w:val="003D0E5D"/>
    <w:rsid w:val="003D1020"/>
    <w:rsid w:val="003D12E4"/>
    <w:rsid w:val="003D222A"/>
    <w:rsid w:val="003D2386"/>
    <w:rsid w:val="003D580F"/>
    <w:rsid w:val="003D6172"/>
    <w:rsid w:val="003D61FC"/>
    <w:rsid w:val="003D6661"/>
    <w:rsid w:val="003E005F"/>
    <w:rsid w:val="003E2815"/>
    <w:rsid w:val="003E2FF4"/>
    <w:rsid w:val="003E3D48"/>
    <w:rsid w:val="003E473D"/>
    <w:rsid w:val="003E5360"/>
    <w:rsid w:val="003E67C0"/>
    <w:rsid w:val="003E77A6"/>
    <w:rsid w:val="003E7A25"/>
    <w:rsid w:val="003E7E8A"/>
    <w:rsid w:val="003F0F45"/>
    <w:rsid w:val="003F140C"/>
    <w:rsid w:val="003F1B3E"/>
    <w:rsid w:val="003F42CD"/>
    <w:rsid w:val="003F4738"/>
    <w:rsid w:val="003F63FE"/>
    <w:rsid w:val="003F6ED9"/>
    <w:rsid w:val="003F6F2B"/>
    <w:rsid w:val="003F779B"/>
    <w:rsid w:val="003F7A13"/>
    <w:rsid w:val="0040012F"/>
    <w:rsid w:val="004001F3"/>
    <w:rsid w:val="00400B4A"/>
    <w:rsid w:val="004012E2"/>
    <w:rsid w:val="00402CEC"/>
    <w:rsid w:val="00403C20"/>
    <w:rsid w:val="00404092"/>
    <w:rsid w:val="00404A46"/>
    <w:rsid w:val="00404F12"/>
    <w:rsid w:val="004073F9"/>
    <w:rsid w:val="00407F26"/>
    <w:rsid w:val="0041099D"/>
    <w:rsid w:val="00410A62"/>
    <w:rsid w:val="00412E5B"/>
    <w:rsid w:val="004135B3"/>
    <w:rsid w:val="00414E89"/>
    <w:rsid w:val="00416531"/>
    <w:rsid w:val="00416BD6"/>
    <w:rsid w:val="004203F4"/>
    <w:rsid w:val="004204A3"/>
    <w:rsid w:val="00421CA8"/>
    <w:rsid w:val="00421F13"/>
    <w:rsid w:val="0042329C"/>
    <w:rsid w:val="00423E9C"/>
    <w:rsid w:val="00424515"/>
    <w:rsid w:val="00424BC5"/>
    <w:rsid w:val="00425C69"/>
    <w:rsid w:val="004302BB"/>
    <w:rsid w:val="00430B30"/>
    <w:rsid w:val="00431B53"/>
    <w:rsid w:val="0043253C"/>
    <w:rsid w:val="00434F47"/>
    <w:rsid w:val="00435075"/>
    <w:rsid w:val="00435AE4"/>
    <w:rsid w:val="00435F94"/>
    <w:rsid w:val="00436DC6"/>
    <w:rsid w:val="004372A1"/>
    <w:rsid w:val="00440C1D"/>
    <w:rsid w:val="00441E76"/>
    <w:rsid w:val="00443E1B"/>
    <w:rsid w:val="00444533"/>
    <w:rsid w:val="0044491B"/>
    <w:rsid w:val="00444CCF"/>
    <w:rsid w:val="00445275"/>
    <w:rsid w:val="00445E66"/>
    <w:rsid w:val="004470BD"/>
    <w:rsid w:val="00447387"/>
    <w:rsid w:val="00451401"/>
    <w:rsid w:val="004515B1"/>
    <w:rsid w:val="004526FF"/>
    <w:rsid w:val="00452F4F"/>
    <w:rsid w:val="0045436D"/>
    <w:rsid w:val="004547AC"/>
    <w:rsid w:val="00456386"/>
    <w:rsid w:val="00457122"/>
    <w:rsid w:val="004605B0"/>
    <w:rsid w:val="00460B26"/>
    <w:rsid w:val="004621E8"/>
    <w:rsid w:val="00462349"/>
    <w:rsid w:val="004631BC"/>
    <w:rsid w:val="004637DB"/>
    <w:rsid w:val="0046409B"/>
    <w:rsid w:val="004711AB"/>
    <w:rsid w:val="0047156F"/>
    <w:rsid w:val="00471725"/>
    <w:rsid w:val="00471A9A"/>
    <w:rsid w:val="00471FA3"/>
    <w:rsid w:val="0047321E"/>
    <w:rsid w:val="004734D9"/>
    <w:rsid w:val="0047363F"/>
    <w:rsid w:val="00473CED"/>
    <w:rsid w:val="00474209"/>
    <w:rsid w:val="00474712"/>
    <w:rsid w:val="004753B1"/>
    <w:rsid w:val="004769EA"/>
    <w:rsid w:val="00477264"/>
    <w:rsid w:val="00477BAF"/>
    <w:rsid w:val="00477CDC"/>
    <w:rsid w:val="0048008A"/>
    <w:rsid w:val="0048109A"/>
    <w:rsid w:val="004817AD"/>
    <w:rsid w:val="004819AB"/>
    <w:rsid w:val="00481B8F"/>
    <w:rsid w:val="0048383E"/>
    <w:rsid w:val="00483B68"/>
    <w:rsid w:val="0048512D"/>
    <w:rsid w:val="0048581B"/>
    <w:rsid w:val="00485AB4"/>
    <w:rsid w:val="00485C39"/>
    <w:rsid w:val="0048662C"/>
    <w:rsid w:val="004866DA"/>
    <w:rsid w:val="004871E1"/>
    <w:rsid w:val="004875B5"/>
    <w:rsid w:val="004876F5"/>
    <w:rsid w:val="00490905"/>
    <w:rsid w:val="00490F57"/>
    <w:rsid w:val="00491468"/>
    <w:rsid w:val="00491585"/>
    <w:rsid w:val="0049435B"/>
    <w:rsid w:val="00494AE0"/>
    <w:rsid w:val="004959FA"/>
    <w:rsid w:val="0049610B"/>
    <w:rsid w:val="004962ED"/>
    <w:rsid w:val="004970E0"/>
    <w:rsid w:val="004A05D6"/>
    <w:rsid w:val="004A3233"/>
    <w:rsid w:val="004A34B4"/>
    <w:rsid w:val="004A3C8C"/>
    <w:rsid w:val="004A43A1"/>
    <w:rsid w:val="004A4621"/>
    <w:rsid w:val="004A5ECE"/>
    <w:rsid w:val="004A6CB7"/>
    <w:rsid w:val="004A6CBC"/>
    <w:rsid w:val="004A701E"/>
    <w:rsid w:val="004B05D5"/>
    <w:rsid w:val="004B0A83"/>
    <w:rsid w:val="004B0DCC"/>
    <w:rsid w:val="004B10E3"/>
    <w:rsid w:val="004B13E5"/>
    <w:rsid w:val="004B1D7C"/>
    <w:rsid w:val="004B1E32"/>
    <w:rsid w:val="004B2CA2"/>
    <w:rsid w:val="004B660D"/>
    <w:rsid w:val="004C2309"/>
    <w:rsid w:val="004C26E3"/>
    <w:rsid w:val="004C4DBB"/>
    <w:rsid w:val="004C4F40"/>
    <w:rsid w:val="004C4FEE"/>
    <w:rsid w:val="004C518E"/>
    <w:rsid w:val="004C5466"/>
    <w:rsid w:val="004C5D61"/>
    <w:rsid w:val="004C5E0B"/>
    <w:rsid w:val="004C63C7"/>
    <w:rsid w:val="004C6436"/>
    <w:rsid w:val="004C7727"/>
    <w:rsid w:val="004D0BDD"/>
    <w:rsid w:val="004D2834"/>
    <w:rsid w:val="004D2A22"/>
    <w:rsid w:val="004D3525"/>
    <w:rsid w:val="004D4E4B"/>
    <w:rsid w:val="004E150F"/>
    <w:rsid w:val="004E37D5"/>
    <w:rsid w:val="004E533B"/>
    <w:rsid w:val="004E5F56"/>
    <w:rsid w:val="004E65B5"/>
    <w:rsid w:val="004E77F9"/>
    <w:rsid w:val="004E7F01"/>
    <w:rsid w:val="004F3A1E"/>
    <w:rsid w:val="004F3ECC"/>
    <w:rsid w:val="004F52E6"/>
    <w:rsid w:val="004F6281"/>
    <w:rsid w:val="005002B3"/>
    <w:rsid w:val="00501EA7"/>
    <w:rsid w:val="00501EE2"/>
    <w:rsid w:val="005021FE"/>
    <w:rsid w:val="00502507"/>
    <w:rsid w:val="00503C8B"/>
    <w:rsid w:val="00506268"/>
    <w:rsid w:val="00506D96"/>
    <w:rsid w:val="0050709C"/>
    <w:rsid w:val="00507F13"/>
    <w:rsid w:val="005100EE"/>
    <w:rsid w:val="0051072B"/>
    <w:rsid w:val="00511DAC"/>
    <w:rsid w:val="0051390A"/>
    <w:rsid w:val="00513F1D"/>
    <w:rsid w:val="00515667"/>
    <w:rsid w:val="00516CFD"/>
    <w:rsid w:val="0052009F"/>
    <w:rsid w:val="00520317"/>
    <w:rsid w:val="0052348A"/>
    <w:rsid w:val="005269B6"/>
    <w:rsid w:val="00526D90"/>
    <w:rsid w:val="005271BE"/>
    <w:rsid w:val="00527667"/>
    <w:rsid w:val="0052777E"/>
    <w:rsid w:val="00527947"/>
    <w:rsid w:val="00527BFE"/>
    <w:rsid w:val="00527E99"/>
    <w:rsid w:val="00527EA3"/>
    <w:rsid w:val="0053140C"/>
    <w:rsid w:val="005333DB"/>
    <w:rsid w:val="0053434E"/>
    <w:rsid w:val="00534380"/>
    <w:rsid w:val="00534E89"/>
    <w:rsid w:val="00535B7F"/>
    <w:rsid w:val="0053606C"/>
    <w:rsid w:val="005362DD"/>
    <w:rsid w:val="00541D4A"/>
    <w:rsid w:val="00541EA3"/>
    <w:rsid w:val="005428BC"/>
    <w:rsid w:val="00543D3B"/>
    <w:rsid w:val="00546425"/>
    <w:rsid w:val="00546C1B"/>
    <w:rsid w:val="00547F79"/>
    <w:rsid w:val="005504D2"/>
    <w:rsid w:val="0055139C"/>
    <w:rsid w:val="00551639"/>
    <w:rsid w:val="005522BF"/>
    <w:rsid w:val="005539EB"/>
    <w:rsid w:val="00553B83"/>
    <w:rsid w:val="0055416F"/>
    <w:rsid w:val="0055431C"/>
    <w:rsid w:val="0055539B"/>
    <w:rsid w:val="00555839"/>
    <w:rsid w:val="00555883"/>
    <w:rsid w:val="005578A6"/>
    <w:rsid w:val="00560B47"/>
    <w:rsid w:val="00560EEA"/>
    <w:rsid w:val="00561864"/>
    <w:rsid w:val="00561AC7"/>
    <w:rsid w:val="00563071"/>
    <w:rsid w:val="00564248"/>
    <w:rsid w:val="005642D5"/>
    <w:rsid w:val="005648D4"/>
    <w:rsid w:val="005658EE"/>
    <w:rsid w:val="00565AFF"/>
    <w:rsid w:val="00565D81"/>
    <w:rsid w:val="005666DE"/>
    <w:rsid w:val="005674CE"/>
    <w:rsid w:val="0057093F"/>
    <w:rsid w:val="0057119C"/>
    <w:rsid w:val="00571641"/>
    <w:rsid w:val="00571891"/>
    <w:rsid w:val="00573182"/>
    <w:rsid w:val="0057387D"/>
    <w:rsid w:val="005745E1"/>
    <w:rsid w:val="00575268"/>
    <w:rsid w:val="00575F6D"/>
    <w:rsid w:val="00576006"/>
    <w:rsid w:val="00576F90"/>
    <w:rsid w:val="0057774D"/>
    <w:rsid w:val="00577AC7"/>
    <w:rsid w:val="00583E34"/>
    <w:rsid w:val="00584559"/>
    <w:rsid w:val="0058529D"/>
    <w:rsid w:val="00585C08"/>
    <w:rsid w:val="005871BB"/>
    <w:rsid w:val="00587C7F"/>
    <w:rsid w:val="00591039"/>
    <w:rsid w:val="00592665"/>
    <w:rsid w:val="00592779"/>
    <w:rsid w:val="0059351F"/>
    <w:rsid w:val="00594D04"/>
    <w:rsid w:val="0059536B"/>
    <w:rsid w:val="005963B9"/>
    <w:rsid w:val="00596779"/>
    <w:rsid w:val="00596E75"/>
    <w:rsid w:val="00597C89"/>
    <w:rsid w:val="005A2579"/>
    <w:rsid w:val="005A365E"/>
    <w:rsid w:val="005A4852"/>
    <w:rsid w:val="005A498C"/>
    <w:rsid w:val="005B2FAA"/>
    <w:rsid w:val="005B3B02"/>
    <w:rsid w:val="005B3CAC"/>
    <w:rsid w:val="005B4C33"/>
    <w:rsid w:val="005B56B3"/>
    <w:rsid w:val="005B5CB6"/>
    <w:rsid w:val="005B7EE4"/>
    <w:rsid w:val="005C03DE"/>
    <w:rsid w:val="005C0F6A"/>
    <w:rsid w:val="005C39FA"/>
    <w:rsid w:val="005C5A47"/>
    <w:rsid w:val="005C680B"/>
    <w:rsid w:val="005C6B28"/>
    <w:rsid w:val="005C6DBE"/>
    <w:rsid w:val="005C756A"/>
    <w:rsid w:val="005C788F"/>
    <w:rsid w:val="005C7D5C"/>
    <w:rsid w:val="005D0401"/>
    <w:rsid w:val="005D0A01"/>
    <w:rsid w:val="005D1BF7"/>
    <w:rsid w:val="005D256F"/>
    <w:rsid w:val="005D2B69"/>
    <w:rsid w:val="005D3D4D"/>
    <w:rsid w:val="005D3FEA"/>
    <w:rsid w:val="005D4264"/>
    <w:rsid w:val="005D4820"/>
    <w:rsid w:val="005D4A6B"/>
    <w:rsid w:val="005D6DF2"/>
    <w:rsid w:val="005D7CA6"/>
    <w:rsid w:val="005E0228"/>
    <w:rsid w:val="005E1575"/>
    <w:rsid w:val="005E236E"/>
    <w:rsid w:val="005E31EE"/>
    <w:rsid w:val="005E45DD"/>
    <w:rsid w:val="005E5928"/>
    <w:rsid w:val="005E633F"/>
    <w:rsid w:val="005E6A2F"/>
    <w:rsid w:val="005E73D4"/>
    <w:rsid w:val="005F1614"/>
    <w:rsid w:val="005F20EF"/>
    <w:rsid w:val="005F2D50"/>
    <w:rsid w:val="005F3BEA"/>
    <w:rsid w:val="005F5798"/>
    <w:rsid w:val="005F61C4"/>
    <w:rsid w:val="005F6585"/>
    <w:rsid w:val="005F6FC2"/>
    <w:rsid w:val="0060028E"/>
    <w:rsid w:val="00600A9F"/>
    <w:rsid w:val="006015B9"/>
    <w:rsid w:val="00601EEC"/>
    <w:rsid w:val="00604235"/>
    <w:rsid w:val="00604CF1"/>
    <w:rsid w:val="0060514A"/>
    <w:rsid w:val="00606977"/>
    <w:rsid w:val="0061023B"/>
    <w:rsid w:val="006105E2"/>
    <w:rsid w:val="00611B96"/>
    <w:rsid w:val="00611C62"/>
    <w:rsid w:val="00612480"/>
    <w:rsid w:val="00613092"/>
    <w:rsid w:val="00613421"/>
    <w:rsid w:val="00614EF6"/>
    <w:rsid w:val="00614FD5"/>
    <w:rsid w:val="0061596E"/>
    <w:rsid w:val="006159C2"/>
    <w:rsid w:val="006169BF"/>
    <w:rsid w:val="006173E3"/>
    <w:rsid w:val="00617E54"/>
    <w:rsid w:val="006210D9"/>
    <w:rsid w:val="00623091"/>
    <w:rsid w:val="0062318B"/>
    <w:rsid w:val="00623484"/>
    <w:rsid w:val="00624317"/>
    <w:rsid w:val="00624D38"/>
    <w:rsid w:val="00624D92"/>
    <w:rsid w:val="0062526A"/>
    <w:rsid w:val="00627345"/>
    <w:rsid w:val="006279BE"/>
    <w:rsid w:val="00630876"/>
    <w:rsid w:val="006308B0"/>
    <w:rsid w:val="0063178C"/>
    <w:rsid w:val="00632967"/>
    <w:rsid w:val="006334C8"/>
    <w:rsid w:val="00635690"/>
    <w:rsid w:val="00636916"/>
    <w:rsid w:val="006375FF"/>
    <w:rsid w:val="00637F31"/>
    <w:rsid w:val="00643F5D"/>
    <w:rsid w:val="00645995"/>
    <w:rsid w:val="00645E1B"/>
    <w:rsid w:val="00647256"/>
    <w:rsid w:val="0065013B"/>
    <w:rsid w:val="0065021D"/>
    <w:rsid w:val="006505B8"/>
    <w:rsid w:val="006505D9"/>
    <w:rsid w:val="006510C0"/>
    <w:rsid w:val="00651FAE"/>
    <w:rsid w:val="00653117"/>
    <w:rsid w:val="006531A8"/>
    <w:rsid w:val="0065408C"/>
    <w:rsid w:val="00654154"/>
    <w:rsid w:val="00655F13"/>
    <w:rsid w:val="00657E57"/>
    <w:rsid w:val="00657F4D"/>
    <w:rsid w:val="00661069"/>
    <w:rsid w:val="00661738"/>
    <w:rsid w:val="00661D3E"/>
    <w:rsid w:val="00662777"/>
    <w:rsid w:val="006628C7"/>
    <w:rsid w:val="00663BBC"/>
    <w:rsid w:val="00663D4D"/>
    <w:rsid w:val="006651F2"/>
    <w:rsid w:val="00665854"/>
    <w:rsid w:val="00666C80"/>
    <w:rsid w:val="006674E9"/>
    <w:rsid w:val="00667F1C"/>
    <w:rsid w:val="00670910"/>
    <w:rsid w:val="00670A65"/>
    <w:rsid w:val="00671200"/>
    <w:rsid w:val="006712C2"/>
    <w:rsid w:val="00672939"/>
    <w:rsid w:val="0067323A"/>
    <w:rsid w:val="006761A0"/>
    <w:rsid w:val="006766D9"/>
    <w:rsid w:val="006768CC"/>
    <w:rsid w:val="00677DA4"/>
    <w:rsid w:val="00682B55"/>
    <w:rsid w:val="006836CF"/>
    <w:rsid w:val="00683DCA"/>
    <w:rsid w:val="006842F1"/>
    <w:rsid w:val="00684E5E"/>
    <w:rsid w:val="00686035"/>
    <w:rsid w:val="0068665C"/>
    <w:rsid w:val="006873E4"/>
    <w:rsid w:val="00687F02"/>
    <w:rsid w:val="00690129"/>
    <w:rsid w:val="00691722"/>
    <w:rsid w:val="00691F0D"/>
    <w:rsid w:val="00691F9C"/>
    <w:rsid w:val="00692431"/>
    <w:rsid w:val="00693CFA"/>
    <w:rsid w:val="00694A21"/>
    <w:rsid w:val="00695434"/>
    <w:rsid w:val="006965B0"/>
    <w:rsid w:val="006968F1"/>
    <w:rsid w:val="0069690F"/>
    <w:rsid w:val="006A03C5"/>
    <w:rsid w:val="006A1956"/>
    <w:rsid w:val="006A22CE"/>
    <w:rsid w:val="006A253C"/>
    <w:rsid w:val="006A2571"/>
    <w:rsid w:val="006A2AE5"/>
    <w:rsid w:val="006A2F84"/>
    <w:rsid w:val="006A39E9"/>
    <w:rsid w:val="006A4B85"/>
    <w:rsid w:val="006A4C9F"/>
    <w:rsid w:val="006A64C2"/>
    <w:rsid w:val="006A66EA"/>
    <w:rsid w:val="006A6FAC"/>
    <w:rsid w:val="006A73CA"/>
    <w:rsid w:val="006A7C4A"/>
    <w:rsid w:val="006B113A"/>
    <w:rsid w:val="006B1F26"/>
    <w:rsid w:val="006B215C"/>
    <w:rsid w:val="006B254E"/>
    <w:rsid w:val="006B272B"/>
    <w:rsid w:val="006B480F"/>
    <w:rsid w:val="006B4AB7"/>
    <w:rsid w:val="006B4BE9"/>
    <w:rsid w:val="006B536A"/>
    <w:rsid w:val="006B577D"/>
    <w:rsid w:val="006B6471"/>
    <w:rsid w:val="006B6AD7"/>
    <w:rsid w:val="006B6B70"/>
    <w:rsid w:val="006B716F"/>
    <w:rsid w:val="006C1238"/>
    <w:rsid w:val="006C1C59"/>
    <w:rsid w:val="006C2267"/>
    <w:rsid w:val="006C241B"/>
    <w:rsid w:val="006C3156"/>
    <w:rsid w:val="006C549D"/>
    <w:rsid w:val="006C5BFD"/>
    <w:rsid w:val="006C6C2C"/>
    <w:rsid w:val="006C6CB5"/>
    <w:rsid w:val="006C7B91"/>
    <w:rsid w:val="006D1090"/>
    <w:rsid w:val="006D1108"/>
    <w:rsid w:val="006D2EA5"/>
    <w:rsid w:val="006D3338"/>
    <w:rsid w:val="006D5EB0"/>
    <w:rsid w:val="006D61EC"/>
    <w:rsid w:val="006D6D4D"/>
    <w:rsid w:val="006D76CF"/>
    <w:rsid w:val="006E0BDC"/>
    <w:rsid w:val="006E1A7C"/>
    <w:rsid w:val="006E23A2"/>
    <w:rsid w:val="006E35C2"/>
    <w:rsid w:val="006E5673"/>
    <w:rsid w:val="006E590E"/>
    <w:rsid w:val="006E60A1"/>
    <w:rsid w:val="006E72BF"/>
    <w:rsid w:val="006E75B1"/>
    <w:rsid w:val="006F16E5"/>
    <w:rsid w:val="006F1755"/>
    <w:rsid w:val="006F2603"/>
    <w:rsid w:val="006F3EC8"/>
    <w:rsid w:val="006F43D5"/>
    <w:rsid w:val="006F4620"/>
    <w:rsid w:val="006F4AAE"/>
    <w:rsid w:val="006F4C94"/>
    <w:rsid w:val="006F4F8E"/>
    <w:rsid w:val="006F52F0"/>
    <w:rsid w:val="006F6CE7"/>
    <w:rsid w:val="006F78BC"/>
    <w:rsid w:val="006F7D04"/>
    <w:rsid w:val="007000EC"/>
    <w:rsid w:val="007010DB"/>
    <w:rsid w:val="007010E9"/>
    <w:rsid w:val="007015E1"/>
    <w:rsid w:val="00701955"/>
    <w:rsid w:val="00703390"/>
    <w:rsid w:val="00703C02"/>
    <w:rsid w:val="0070402A"/>
    <w:rsid w:val="007043CC"/>
    <w:rsid w:val="00704882"/>
    <w:rsid w:val="00704B9A"/>
    <w:rsid w:val="0070597B"/>
    <w:rsid w:val="00705A54"/>
    <w:rsid w:val="00705F04"/>
    <w:rsid w:val="007063E7"/>
    <w:rsid w:val="00706BA3"/>
    <w:rsid w:val="00710B45"/>
    <w:rsid w:val="00710D7E"/>
    <w:rsid w:val="00711BC6"/>
    <w:rsid w:val="007131B5"/>
    <w:rsid w:val="00713A9B"/>
    <w:rsid w:val="007152B9"/>
    <w:rsid w:val="0071612C"/>
    <w:rsid w:val="00716570"/>
    <w:rsid w:val="00716DB1"/>
    <w:rsid w:val="00720F7F"/>
    <w:rsid w:val="00721550"/>
    <w:rsid w:val="0072278D"/>
    <w:rsid w:val="007227ED"/>
    <w:rsid w:val="0072366B"/>
    <w:rsid w:val="007236DE"/>
    <w:rsid w:val="00724573"/>
    <w:rsid w:val="00725BB8"/>
    <w:rsid w:val="00725D1A"/>
    <w:rsid w:val="00725F0F"/>
    <w:rsid w:val="00725F9F"/>
    <w:rsid w:val="007263BA"/>
    <w:rsid w:val="00726424"/>
    <w:rsid w:val="00727212"/>
    <w:rsid w:val="007301F0"/>
    <w:rsid w:val="00730EE5"/>
    <w:rsid w:val="00731746"/>
    <w:rsid w:val="00733A5E"/>
    <w:rsid w:val="00734520"/>
    <w:rsid w:val="0073476A"/>
    <w:rsid w:val="007347C8"/>
    <w:rsid w:val="007371A0"/>
    <w:rsid w:val="007372E4"/>
    <w:rsid w:val="00740228"/>
    <w:rsid w:val="0074049F"/>
    <w:rsid w:val="00740EEF"/>
    <w:rsid w:val="00742604"/>
    <w:rsid w:val="00742D2E"/>
    <w:rsid w:val="007430A9"/>
    <w:rsid w:val="00743A34"/>
    <w:rsid w:val="00744A8B"/>
    <w:rsid w:val="00746A92"/>
    <w:rsid w:val="007477C1"/>
    <w:rsid w:val="007479C8"/>
    <w:rsid w:val="007538D9"/>
    <w:rsid w:val="00753EF1"/>
    <w:rsid w:val="0075400B"/>
    <w:rsid w:val="00755067"/>
    <w:rsid w:val="0075517C"/>
    <w:rsid w:val="007561FF"/>
    <w:rsid w:val="0075670D"/>
    <w:rsid w:val="00756F1F"/>
    <w:rsid w:val="00757054"/>
    <w:rsid w:val="0076015A"/>
    <w:rsid w:val="00760324"/>
    <w:rsid w:val="00762A1F"/>
    <w:rsid w:val="0076369C"/>
    <w:rsid w:val="00763C25"/>
    <w:rsid w:val="00764E87"/>
    <w:rsid w:val="007658B8"/>
    <w:rsid w:val="00765DF1"/>
    <w:rsid w:val="00767436"/>
    <w:rsid w:val="0077224F"/>
    <w:rsid w:val="00772731"/>
    <w:rsid w:val="00774758"/>
    <w:rsid w:val="00775B4B"/>
    <w:rsid w:val="007800CE"/>
    <w:rsid w:val="00780E34"/>
    <w:rsid w:val="0078299C"/>
    <w:rsid w:val="00782C52"/>
    <w:rsid w:val="00782C53"/>
    <w:rsid w:val="0078326D"/>
    <w:rsid w:val="00783506"/>
    <w:rsid w:val="007840C3"/>
    <w:rsid w:val="00786661"/>
    <w:rsid w:val="00786AA2"/>
    <w:rsid w:val="007917A3"/>
    <w:rsid w:val="0079267F"/>
    <w:rsid w:val="007932BD"/>
    <w:rsid w:val="00793D0F"/>
    <w:rsid w:val="00796896"/>
    <w:rsid w:val="00796E63"/>
    <w:rsid w:val="00797511"/>
    <w:rsid w:val="007A0AF0"/>
    <w:rsid w:val="007A2861"/>
    <w:rsid w:val="007A28B8"/>
    <w:rsid w:val="007A33F4"/>
    <w:rsid w:val="007A3534"/>
    <w:rsid w:val="007A65D2"/>
    <w:rsid w:val="007A6FEB"/>
    <w:rsid w:val="007B0400"/>
    <w:rsid w:val="007B08FC"/>
    <w:rsid w:val="007B1075"/>
    <w:rsid w:val="007B213C"/>
    <w:rsid w:val="007B2213"/>
    <w:rsid w:val="007B3B43"/>
    <w:rsid w:val="007B4DF0"/>
    <w:rsid w:val="007B57EF"/>
    <w:rsid w:val="007B5B2C"/>
    <w:rsid w:val="007B7948"/>
    <w:rsid w:val="007C031E"/>
    <w:rsid w:val="007C0B62"/>
    <w:rsid w:val="007C0E2D"/>
    <w:rsid w:val="007C15A1"/>
    <w:rsid w:val="007C18F3"/>
    <w:rsid w:val="007C1B2C"/>
    <w:rsid w:val="007C2522"/>
    <w:rsid w:val="007C32EE"/>
    <w:rsid w:val="007C3472"/>
    <w:rsid w:val="007C3FE1"/>
    <w:rsid w:val="007C3FFC"/>
    <w:rsid w:val="007C45E0"/>
    <w:rsid w:val="007C462E"/>
    <w:rsid w:val="007C4894"/>
    <w:rsid w:val="007C6114"/>
    <w:rsid w:val="007C77EA"/>
    <w:rsid w:val="007C7975"/>
    <w:rsid w:val="007C7EE5"/>
    <w:rsid w:val="007D0039"/>
    <w:rsid w:val="007D299D"/>
    <w:rsid w:val="007D330F"/>
    <w:rsid w:val="007D45B3"/>
    <w:rsid w:val="007D5429"/>
    <w:rsid w:val="007D57A5"/>
    <w:rsid w:val="007D7B56"/>
    <w:rsid w:val="007E0E0D"/>
    <w:rsid w:val="007E13BB"/>
    <w:rsid w:val="007E15D1"/>
    <w:rsid w:val="007E179C"/>
    <w:rsid w:val="007E3230"/>
    <w:rsid w:val="007E452A"/>
    <w:rsid w:val="007E4A93"/>
    <w:rsid w:val="007E7E4B"/>
    <w:rsid w:val="007F0050"/>
    <w:rsid w:val="007F01B1"/>
    <w:rsid w:val="007F0734"/>
    <w:rsid w:val="007F1F69"/>
    <w:rsid w:val="007F2DFF"/>
    <w:rsid w:val="007F4249"/>
    <w:rsid w:val="007F4EDD"/>
    <w:rsid w:val="007F5BE9"/>
    <w:rsid w:val="007F6C76"/>
    <w:rsid w:val="007F79CB"/>
    <w:rsid w:val="007F79FE"/>
    <w:rsid w:val="008005E5"/>
    <w:rsid w:val="008006A6"/>
    <w:rsid w:val="008009A5"/>
    <w:rsid w:val="00802509"/>
    <w:rsid w:val="00803DB0"/>
    <w:rsid w:val="00803E48"/>
    <w:rsid w:val="008053C7"/>
    <w:rsid w:val="00805C7C"/>
    <w:rsid w:val="008069C5"/>
    <w:rsid w:val="00806AAA"/>
    <w:rsid w:val="00806B64"/>
    <w:rsid w:val="00806E89"/>
    <w:rsid w:val="008075AD"/>
    <w:rsid w:val="00812E9C"/>
    <w:rsid w:val="0081344D"/>
    <w:rsid w:val="008138A3"/>
    <w:rsid w:val="00813E14"/>
    <w:rsid w:val="0081603C"/>
    <w:rsid w:val="0081791E"/>
    <w:rsid w:val="008202E8"/>
    <w:rsid w:val="00820526"/>
    <w:rsid w:val="00820A63"/>
    <w:rsid w:val="00821AA0"/>
    <w:rsid w:val="00821EBF"/>
    <w:rsid w:val="008242C8"/>
    <w:rsid w:val="008247CE"/>
    <w:rsid w:val="0082491B"/>
    <w:rsid w:val="00824FC6"/>
    <w:rsid w:val="008258FC"/>
    <w:rsid w:val="0083059F"/>
    <w:rsid w:val="0083081E"/>
    <w:rsid w:val="0083087B"/>
    <w:rsid w:val="00830A77"/>
    <w:rsid w:val="00830FDF"/>
    <w:rsid w:val="008318D0"/>
    <w:rsid w:val="00833152"/>
    <w:rsid w:val="008340B3"/>
    <w:rsid w:val="00835567"/>
    <w:rsid w:val="008356B1"/>
    <w:rsid w:val="00836490"/>
    <w:rsid w:val="0084095D"/>
    <w:rsid w:val="00840D76"/>
    <w:rsid w:val="00843FC5"/>
    <w:rsid w:val="0084448E"/>
    <w:rsid w:val="00844B1A"/>
    <w:rsid w:val="008451FE"/>
    <w:rsid w:val="00845405"/>
    <w:rsid w:val="00846902"/>
    <w:rsid w:val="008469D1"/>
    <w:rsid w:val="00846D1A"/>
    <w:rsid w:val="00847A93"/>
    <w:rsid w:val="00847E50"/>
    <w:rsid w:val="00847EBC"/>
    <w:rsid w:val="0085000D"/>
    <w:rsid w:val="00850A53"/>
    <w:rsid w:val="00851300"/>
    <w:rsid w:val="00851E2D"/>
    <w:rsid w:val="00853485"/>
    <w:rsid w:val="00853BF1"/>
    <w:rsid w:val="008545F9"/>
    <w:rsid w:val="008548C1"/>
    <w:rsid w:val="00854BED"/>
    <w:rsid w:val="0085588F"/>
    <w:rsid w:val="008566A3"/>
    <w:rsid w:val="00856C98"/>
    <w:rsid w:val="00857A02"/>
    <w:rsid w:val="00857D28"/>
    <w:rsid w:val="00860535"/>
    <w:rsid w:val="00863152"/>
    <w:rsid w:val="00863812"/>
    <w:rsid w:val="008647B8"/>
    <w:rsid w:val="00865124"/>
    <w:rsid w:val="008655D4"/>
    <w:rsid w:val="0086612B"/>
    <w:rsid w:val="00866173"/>
    <w:rsid w:val="00866C81"/>
    <w:rsid w:val="00871F71"/>
    <w:rsid w:val="00873045"/>
    <w:rsid w:val="00874F8C"/>
    <w:rsid w:val="008753D0"/>
    <w:rsid w:val="008775D1"/>
    <w:rsid w:val="00882253"/>
    <w:rsid w:val="00883B5C"/>
    <w:rsid w:val="008864E4"/>
    <w:rsid w:val="00886567"/>
    <w:rsid w:val="00892E0D"/>
    <w:rsid w:val="00894165"/>
    <w:rsid w:val="008955E5"/>
    <w:rsid w:val="00896583"/>
    <w:rsid w:val="00896DA0"/>
    <w:rsid w:val="00896FCB"/>
    <w:rsid w:val="008971FE"/>
    <w:rsid w:val="00897B37"/>
    <w:rsid w:val="008A0D5C"/>
    <w:rsid w:val="008A1D3F"/>
    <w:rsid w:val="008A31E0"/>
    <w:rsid w:val="008A5620"/>
    <w:rsid w:val="008A5C44"/>
    <w:rsid w:val="008A5F43"/>
    <w:rsid w:val="008A6D4A"/>
    <w:rsid w:val="008A716B"/>
    <w:rsid w:val="008B0017"/>
    <w:rsid w:val="008B063B"/>
    <w:rsid w:val="008B08B8"/>
    <w:rsid w:val="008B0B27"/>
    <w:rsid w:val="008B12F1"/>
    <w:rsid w:val="008B240F"/>
    <w:rsid w:val="008B2DDB"/>
    <w:rsid w:val="008B3498"/>
    <w:rsid w:val="008B47EF"/>
    <w:rsid w:val="008B5965"/>
    <w:rsid w:val="008B68D3"/>
    <w:rsid w:val="008C1A71"/>
    <w:rsid w:val="008C29B5"/>
    <w:rsid w:val="008C4F77"/>
    <w:rsid w:val="008C5A35"/>
    <w:rsid w:val="008C6339"/>
    <w:rsid w:val="008C6FE5"/>
    <w:rsid w:val="008D095E"/>
    <w:rsid w:val="008D0CCF"/>
    <w:rsid w:val="008D0D3D"/>
    <w:rsid w:val="008D2B3C"/>
    <w:rsid w:val="008D4F9E"/>
    <w:rsid w:val="008D5094"/>
    <w:rsid w:val="008D5733"/>
    <w:rsid w:val="008D5D5D"/>
    <w:rsid w:val="008D6615"/>
    <w:rsid w:val="008D72CC"/>
    <w:rsid w:val="008D7911"/>
    <w:rsid w:val="008E2BC4"/>
    <w:rsid w:val="008E33BE"/>
    <w:rsid w:val="008E35AA"/>
    <w:rsid w:val="008E4192"/>
    <w:rsid w:val="008E4F3D"/>
    <w:rsid w:val="008E61AF"/>
    <w:rsid w:val="008E6FFC"/>
    <w:rsid w:val="008F0E4E"/>
    <w:rsid w:val="008F128F"/>
    <w:rsid w:val="008F13A6"/>
    <w:rsid w:val="008F2A58"/>
    <w:rsid w:val="008F665E"/>
    <w:rsid w:val="008F6AD3"/>
    <w:rsid w:val="008F71A7"/>
    <w:rsid w:val="00900CCB"/>
    <w:rsid w:val="00901AB1"/>
    <w:rsid w:val="00901F3D"/>
    <w:rsid w:val="00903D8F"/>
    <w:rsid w:val="00904B85"/>
    <w:rsid w:val="00906205"/>
    <w:rsid w:val="00913572"/>
    <w:rsid w:val="00913D06"/>
    <w:rsid w:val="00922592"/>
    <w:rsid w:val="00923E00"/>
    <w:rsid w:val="00924187"/>
    <w:rsid w:val="00924954"/>
    <w:rsid w:val="00925FBB"/>
    <w:rsid w:val="00926637"/>
    <w:rsid w:val="009275E5"/>
    <w:rsid w:val="00927A4C"/>
    <w:rsid w:val="0093174B"/>
    <w:rsid w:val="009329C3"/>
    <w:rsid w:val="00933A5B"/>
    <w:rsid w:val="009341F3"/>
    <w:rsid w:val="00935AA7"/>
    <w:rsid w:val="00936183"/>
    <w:rsid w:val="009362BA"/>
    <w:rsid w:val="00936709"/>
    <w:rsid w:val="00936E8C"/>
    <w:rsid w:val="00937922"/>
    <w:rsid w:val="0094165A"/>
    <w:rsid w:val="0094301B"/>
    <w:rsid w:val="009453A8"/>
    <w:rsid w:val="0094776D"/>
    <w:rsid w:val="00950826"/>
    <w:rsid w:val="00950C7D"/>
    <w:rsid w:val="00951361"/>
    <w:rsid w:val="00951E09"/>
    <w:rsid w:val="009520DE"/>
    <w:rsid w:val="00952120"/>
    <w:rsid w:val="0095232A"/>
    <w:rsid w:val="00953100"/>
    <w:rsid w:val="009535D9"/>
    <w:rsid w:val="00954877"/>
    <w:rsid w:val="00955AD4"/>
    <w:rsid w:val="0095696E"/>
    <w:rsid w:val="0095725D"/>
    <w:rsid w:val="0095767A"/>
    <w:rsid w:val="009603D4"/>
    <w:rsid w:val="00960508"/>
    <w:rsid w:val="00960C32"/>
    <w:rsid w:val="0096113B"/>
    <w:rsid w:val="00961A77"/>
    <w:rsid w:val="009624F1"/>
    <w:rsid w:val="00963A2C"/>
    <w:rsid w:val="00964755"/>
    <w:rsid w:val="00964796"/>
    <w:rsid w:val="0096482E"/>
    <w:rsid w:val="00964C1A"/>
    <w:rsid w:val="009659DC"/>
    <w:rsid w:val="00965D85"/>
    <w:rsid w:val="00966575"/>
    <w:rsid w:val="00967265"/>
    <w:rsid w:val="0097055C"/>
    <w:rsid w:val="0097113A"/>
    <w:rsid w:val="009725AE"/>
    <w:rsid w:val="009739DA"/>
    <w:rsid w:val="00973AEB"/>
    <w:rsid w:val="00975294"/>
    <w:rsid w:val="0097597C"/>
    <w:rsid w:val="009761A9"/>
    <w:rsid w:val="00976558"/>
    <w:rsid w:val="009774EA"/>
    <w:rsid w:val="009779CF"/>
    <w:rsid w:val="00980453"/>
    <w:rsid w:val="00982048"/>
    <w:rsid w:val="009823FC"/>
    <w:rsid w:val="009826FD"/>
    <w:rsid w:val="00982F20"/>
    <w:rsid w:val="00983425"/>
    <w:rsid w:val="009836EA"/>
    <w:rsid w:val="00983D1C"/>
    <w:rsid w:val="009845FD"/>
    <w:rsid w:val="00984C6A"/>
    <w:rsid w:val="00985327"/>
    <w:rsid w:val="009853B0"/>
    <w:rsid w:val="00985412"/>
    <w:rsid w:val="009864AD"/>
    <w:rsid w:val="009864FB"/>
    <w:rsid w:val="00986953"/>
    <w:rsid w:val="00986D75"/>
    <w:rsid w:val="00990243"/>
    <w:rsid w:val="009903F8"/>
    <w:rsid w:val="00990E86"/>
    <w:rsid w:val="00990EF8"/>
    <w:rsid w:val="00991092"/>
    <w:rsid w:val="00991EAC"/>
    <w:rsid w:val="00991EE1"/>
    <w:rsid w:val="00992067"/>
    <w:rsid w:val="0099245A"/>
    <w:rsid w:val="00993807"/>
    <w:rsid w:val="00993B67"/>
    <w:rsid w:val="00993DA3"/>
    <w:rsid w:val="0099522F"/>
    <w:rsid w:val="009957C2"/>
    <w:rsid w:val="00995873"/>
    <w:rsid w:val="00995E8B"/>
    <w:rsid w:val="009965CF"/>
    <w:rsid w:val="00996D63"/>
    <w:rsid w:val="009A059E"/>
    <w:rsid w:val="009A1EEE"/>
    <w:rsid w:val="009A2065"/>
    <w:rsid w:val="009A2432"/>
    <w:rsid w:val="009A39FC"/>
    <w:rsid w:val="009A4DB0"/>
    <w:rsid w:val="009A5474"/>
    <w:rsid w:val="009A631D"/>
    <w:rsid w:val="009A6975"/>
    <w:rsid w:val="009A76E1"/>
    <w:rsid w:val="009B0800"/>
    <w:rsid w:val="009B3068"/>
    <w:rsid w:val="009B401C"/>
    <w:rsid w:val="009B403A"/>
    <w:rsid w:val="009B421D"/>
    <w:rsid w:val="009B4255"/>
    <w:rsid w:val="009B5C68"/>
    <w:rsid w:val="009B5F0A"/>
    <w:rsid w:val="009B665B"/>
    <w:rsid w:val="009B6696"/>
    <w:rsid w:val="009B6F1E"/>
    <w:rsid w:val="009B7A7D"/>
    <w:rsid w:val="009C05DF"/>
    <w:rsid w:val="009C2BDA"/>
    <w:rsid w:val="009C324A"/>
    <w:rsid w:val="009C59E0"/>
    <w:rsid w:val="009C6190"/>
    <w:rsid w:val="009C67E1"/>
    <w:rsid w:val="009D0375"/>
    <w:rsid w:val="009D08A2"/>
    <w:rsid w:val="009D0900"/>
    <w:rsid w:val="009D0D69"/>
    <w:rsid w:val="009D1675"/>
    <w:rsid w:val="009D2309"/>
    <w:rsid w:val="009D27F6"/>
    <w:rsid w:val="009D2A9F"/>
    <w:rsid w:val="009D2AA2"/>
    <w:rsid w:val="009D2DFB"/>
    <w:rsid w:val="009D34FB"/>
    <w:rsid w:val="009D3758"/>
    <w:rsid w:val="009D3DD6"/>
    <w:rsid w:val="009D5F8A"/>
    <w:rsid w:val="009D6A56"/>
    <w:rsid w:val="009D6B1F"/>
    <w:rsid w:val="009D7806"/>
    <w:rsid w:val="009D7F1A"/>
    <w:rsid w:val="009E04C1"/>
    <w:rsid w:val="009E12B3"/>
    <w:rsid w:val="009E1737"/>
    <w:rsid w:val="009E214A"/>
    <w:rsid w:val="009E36ED"/>
    <w:rsid w:val="009E3C5D"/>
    <w:rsid w:val="009E415D"/>
    <w:rsid w:val="009E4363"/>
    <w:rsid w:val="009E4689"/>
    <w:rsid w:val="009E557D"/>
    <w:rsid w:val="009E5756"/>
    <w:rsid w:val="009E7511"/>
    <w:rsid w:val="009E789B"/>
    <w:rsid w:val="009E7C2C"/>
    <w:rsid w:val="009F03A0"/>
    <w:rsid w:val="009F0C49"/>
    <w:rsid w:val="009F1F4E"/>
    <w:rsid w:val="009F2198"/>
    <w:rsid w:val="009F2A42"/>
    <w:rsid w:val="009F2B0D"/>
    <w:rsid w:val="009F3D85"/>
    <w:rsid w:val="009F4608"/>
    <w:rsid w:val="009F53CB"/>
    <w:rsid w:val="009F7070"/>
    <w:rsid w:val="00A0010D"/>
    <w:rsid w:val="00A01B44"/>
    <w:rsid w:val="00A01C87"/>
    <w:rsid w:val="00A02298"/>
    <w:rsid w:val="00A0282E"/>
    <w:rsid w:val="00A034AD"/>
    <w:rsid w:val="00A03CF6"/>
    <w:rsid w:val="00A03E00"/>
    <w:rsid w:val="00A04B3F"/>
    <w:rsid w:val="00A04E85"/>
    <w:rsid w:val="00A05626"/>
    <w:rsid w:val="00A05AD9"/>
    <w:rsid w:val="00A05ADC"/>
    <w:rsid w:val="00A06D2B"/>
    <w:rsid w:val="00A1048A"/>
    <w:rsid w:val="00A11CF7"/>
    <w:rsid w:val="00A12E5F"/>
    <w:rsid w:val="00A14BA5"/>
    <w:rsid w:val="00A15DBF"/>
    <w:rsid w:val="00A162E8"/>
    <w:rsid w:val="00A17D0A"/>
    <w:rsid w:val="00A17FBF"/>
    <w:rsid w:val="00A21D92"/>
    <w:rsid w:val="00A22CA7"/>
    <w:rsid w:val="00A23A50"/>
    <w:rsid w:val="00A23AFA"/>
    <w:rsid w:val="00A23CAC"/>
    <w:rsid w:val="00A24E15"/>
    <w:rsid w:val="00A25335"/>
    <w:rsid w:val="00A26753"/>
    <w:rsid w:val="00A26787"/>
    <w:rsid w:val="00A26C4B"/>
    <w:rsid w:val="00A26F55"/>
    <w:rsid w:val="00A27025"/>
    <w:rsid w:val="00A2779C"/>
    <w:rsid w:val="00A30709"/>
    <w:rsid w:val="00A30746"/>
    <w:rsid w:val="00A30C17"/>
    <w:rsid w:val="00A32D63"/>
    <w:rsid w:val="00A3339E"/>
    <w:rsid w:val="00A3403E"/>
    <w:rsid w:val="00A34780"/>
    <w:rsid w:val="00A35008"/>
    <w:rsid w:val="00A35103"/>
    <w:rsid w:val="00A36615"/>
    <w:rsid w:val="00A36BB8"/>
    <w:rsid w:val="00A36DF2"/>
    <w:rsid w:val="00A3701C"/>
    <w:rsid w:val="00A371B4"/>
    <w:rsid w:val="00A40163"/>
    <w:rsid w:val="00A41DD8"/>
    <w:rsid w:val="00A41FE3"/>
    <w:rsid w:val="00A436E7"/>
    <w:rsid w:val="00A43999"/>
    <w:rsid w:val="00A4526A"/>
    <w:rsid w:val="00A476BD"/>
    <w:rsid w:val="00A47795"/>
    <w:rsid w:val="00A510DE"/>
    <w:rsid w:val="00A51EE0"/>
    <w:rsid w:val="00A520C2"/>
    <w:rsid w:val="00A53296"/>
    <w:rsid w:val="00A53B8A"/>
    <w:rsid w:val="00A54003"/>
    <w:rsid w:val="00A57371"/>
    <w:rsid w:val="00A57687"/>
    <w:rsid w:val="00A5775D"/>
    <w:rsid w:val="00A60DF1"/>
    <w:rsid w:val="00A630E8"/>
    <w:rsid w:val="00A634B6"/>
    <w:rsid w:val="00A678ED"/>
    <w:rsid w:val="00A70357"/>
    <w:rsid w:val="00A7322A"/>
    <w:rsid w:val="00A75ECE"/>
    <w:rsid w:val="00A763E9"/>
    <w:rsid w:val="00A77549"/>
    <w:rsid w:val="00A802B9"/>
    <w:rsid w:val="00A80829"/>
    <w:rsid w:val="00A80D1C"/>
    <w:rsid w:val="00A8178B"/>
    <w:rsid w:val="00A824B5"/>
    <w:rsid w:val="00A828C7"/>
    <w:rsid w:val="00A8371C"/>
    <w:rsid w:val="00A8385A"/>
    <w:rsid w:val="00A83BB9"/>
    <w:rsid w:val="00A85530"/>
    <w:rsid w:val="00A85977"/>
    <w:rsid w:val="00A85E5C"/>
    <w:rsid w:val="00A860B2"/>
    <w:rsid w:val="00A86E70"/>
    <w:rsid w:val="00A87ECA"/>
    <w:rsid w:val="00A91B6E"/>
    <w:rsid w:val="00A93099"/>
    <w:rsid w:val="00A93658"/>
    <w:rsid w:val="00A9412A"/>
    <w:rsid w:val="00A94EDB"/>
    <w:rsid w:val="00A956B5"/>
    <w:rsid w:val="00A95FE9"/>
    <w:rsid w:val="00AA0BEA"/>
    <w:rsid w:val="00AA1A2F"/>
    <w:rsid w:val="00AA1EF7"/>
    <w:rsid w:val="00AA1FCE"/>
    <w:rsid w:val="00AA20EE"/>
    <w:rsid w:val="00AA2623"/>
    <w:rsid w:val="00AA27E0"/>
    <w:rsid w:val="00AA2F59"/>
    <w:rsid w:val="00AA3C59"/>
    <w:rsid w:val="00AA3D7B"/>
    <w:rsid w:val="00AA4140"/>
    <w:rsid w:val="00AA5868"/>
    <w:rsid w:val="00AA6BD1"/>
    <w:rsid w:val="00AB0989"/>
    <w:rsid w:val="00AB0A60"/>
    <w:rsid w:val="00AB0EF8"/>
    <w:rsid w:val="00AB1700"/>
    <w:rsid w:val="00AB261A"/>
    <w:rsid w:val="00AB2C8D"/>
    <w:rsid w:val="00AB30EA"/>
    <w:rsid w:val="00AB34D6"/>
    <w:rsid w:val="00AB3789"/>
    <w:rsid w:val="00AB3BE9"/>
    <w:rsid w:val="00AB41BF"/>
    <w:rsid w:val="00AB548C"/>
    <w:rsid w:val="00AB5B7A"/>
    <w:rsid w:val="00AB5CE8"/>
    <w:rsid w:val="00AB6726"/>
    <w:rsid w:val="00AB711A"/>
    <w:rsid w:val="00AB72C5"/>
    <w:rsid w:val="00AC0248"/>
    <w:rsid w:val="00AC0AA1"/>
    <w:rsid w:val="00AC0E7F"/>
    <w:rsid w:val="00AC1A51"/>
    <w:rsid w:val="00AC1F40"/>
    <w:rsid w:val="00AC21ED"/>
    <w:rsid w:val="00AC3148"/>
    <w:rsid w:val="00AC3351"/>
    <w:rsid w:val="00AC3640"/>
    <w:rsid w:val="00AC414A"/>
    <w:rsid w:val="00AC429D"/>
    <w:rsid w:val="00AC4341"/>
    <w:rsid w:val="00AC4888"/>
    <w:rsid w:val="00AC4B1C"/>
    <w:rsid w:val="00AC6E17"/>
    <w:rsid w:val="00AC7D08"/>
    <w:rsid w:val="00AD0A04"/>
    <w:rsid w:val="00AD14F0"/>
    <w:rsid w:val="00AD1D02"/>
    <w:rsid w:val="00AD1D56"/>
    <w:rsid w:val="00AD2112"/>
    <w:rsid w:val="00AD2378"/>
    <w:rsid w:val="00AD2DAB"/>
    <w:rsid w:val="00AD3307"/>
    <w:rsid w:val="00AD4BB1"/>
    <w:rsid w:val="00AD4E7F"/>
    <w:rsid w:val="00AD596C"/>
    <w:rsid w:val="00AD642E"/>
    <w:rsid w:val="00AD70CC"/>
    <w:rsid w:val="00AE120F"/>
    <w:rsid w:val="00AE1F04"/>
    <w:rsid w:val="00AE224F"/>
    <w:rsid w:val="00AE26B2"/>
    <w:rsid w:val="00AE354B"/>
    <w:rsid w:val="00AE3D77"/>
    <w:rsid w:val="00AE4809"/>
    <w:rsid w:val="00AE67DE"/>
    <w:rsid w:val="00AE6D2E"/>
    <w:rsid w:val="00AE6E7C"/>
    <w:rsid w:val="00AE7995"/>
    <w:rsid w:val="00AF0E66"/>
    <w:rsid w:val="00AF5FA6"/>
    <w:rsid w:val="00AF6996"/>
    <w:rsid w:val="00AF79A5"/>
    <w:rsid w:val="00B00258"/>
    <w:rsid w:val="00B009CD"/>
    <w:rsid w:val="00B00BED"/>
    <w:rsid w:val="00B02973"/>
    <w:rsid w:val="00B02E85"/>
    <w:rsid w:val="00B03512"/>
    <w:rsid w:val="00B04BF2"/>
    <w:rsid w:val="00B04D14"/>
    <w:rsid w:val="00B05ACB"/>
    <w:rsid w:val="00B06637"/>
    <w:rsid w:val="00B06D9F"/>
    <w:rsid w:val="00B07752"/>
    <w:rsid w:val="00B07EAF"/>
    <w:rsid w:val="00B11239"/>
    <w:rsid w:val="00B11E0F"/>
    <w:rsid w:val="00B125DA"/>
    <w:rsid w:val="00B136F4"/>
    <w:rsid w:val="00B141D9"/>
    <w:rsid w:val="00B151B5"/>
    <w:rsid w:val="00B15502"/>
    <w:rsid w:val="00B157FB"/>
    <w:rsid w:val="00B17479"/>
    <w:rsid w:val="00B178F5"/>
    <w:rsid w:val="00B1790E"/>
    <w:rsid w:val="00B2066E"/>
    <w:rsid w:val="00B20EFC"/>
    <w:rsid w:val="00B21F1D"/>
    <w:rsid w:val="00B22602"/>
    <w:rsid w:val="00B22E78"/>
    <w:rsid w:val="00B22F76"/>
    <w:rsid w:val="00B23360"/>
    <w:rsid w:val="00B23790"/>
    <w:rsid w:val="00B24D81"/>
    <w:rsid w:val="00B24EAE"/>
    <w:rsid w:val="00B2511C"/>
    <w:rsid w:val="00B27F74"/>
    <w:rsid w:val="00B301B6"/>
    <w:rsid w:val="00B30FB8"/>
    <w:rsid w:val="00B31B5E"/>
    <w:rsid w:val="00B33240"/>
    <w:rsid w:val="00B33C1B"/>
    <w:rsid w:val="00B34AB4"/>
    <w:rsid w:val="00B36E06"/>
    <w:rsid w:val="00B37001"/>
    <w:rsid w:val="00B37FE7"/>
    <w:rsid w:val="00B41730"/>
    <w:rsid w:val="00B44A2F"/>
    <w:rsid w:val="00B45FD1"/>
    <w:rsid w:val="00B46A6A"/>
    <w:rsid w:val="00B46F5D"/>
    <w:rsid w:val="00B4779A"/>
    <w:rsid w:val="00B50425"/>
    <w:rsid w:val="00B51431"/>
    <w:rsid w:val="00B51569"/>
    <w:rsid w:val="00B51A3E"/>
    <w:rsid w:val="00B51A58"/>
    <w:rsid w:val="00B5390D"/>
    <w:rsid w:val="00B54336"/>
    <w:rsid w:val="00B54ABB"/>
    <w:rsid w:val="00B55758"/>
    <w:rsid w:val="00B55942"/>
    <w:rsid w:val="00B563A9"/>
    <w:rsid w:val="00B56835"/>
    <w:rsid w:val="00B5687E"/>
    <w:rsid w:val="00B573E6"/>
    <w:rsid w:val="00B61D5E"/>
    <w:rsid w:val="00B62FBC"/>
    <w:rsid w:val="00B648A0"/>
    <w:rsid w:val="00B64BA0"/>
    <w:rsid w:val="00B6598E"/>
    <w:rsid w:val="00B65BE0"/>
    <w:rsid w:val="00B65F16"/>
    <w:rsid w:val="00B66D02"/>
    <w:rsid w:val="00B67272"/>
    <w:rsid w:val="00B73200"/>
    <w:rsid w:val="00B73655"/>
    <w:rsid w:val="00B7401C"/>
    <w:rsid w:val="00B7445E"/>
    <w:rsid w:val="00B74961"/>
    <w:rsid w:val="00B769E7"/>
    <w:rsid w:val="00B76ACD"/>
    <w:rsid w:val="00B76C8C"/>
    <w:rsid w:val="00B805E2"/>
    <w:rsid w:val="00B82C1D"/>
    <w:rsid w:val="00B83316"/>
    <w:rsid w:val="00B84088"/>
    <w:rsid w:val="00B8443C"/>
    <w:rsid w:val="00B84517"/>
    <w:rsid w:val="00B84DE6"/>
    <w:rsid w:val="00B86430"/>
    <w:rsid w:val="00B9058F"/>
    <w:rsid w:val="00B91B7E"/>
    <w:rsid w:val="00B930AF"/>
    <w:rsid w:val="00B93757"/>
    <w:rsid w:val="00B95097"/>
    <w:rsid w:val="00B95AB3"/>
    <w:rsid w:val="00B96048"/>
    <w:rsid w:val="00B9647B"/>
    <w:rsid w:val="00B96AF7"/>
    <w:rsid w:val="00B973E5"/>
    <w:rsid w:val="00BA0465"/>
    <w:rsid w:val="00BA0945"/>
    <w:rsid w:val="00BA099B"/>
    <w:rsid w:val="00BA099F"/>
    <w:rsid w:val="00BA1D3A"/>
    <w:rsid w:val="00BA1E31"/>
    <w:rsid w:val="00BA2079"/>
    <w:rsid w:val="00BA2DD4"/>
    <w:rsid w:val="00BA370F"/>
    <w:rsid w:val="00BA38D5"/>
    <w:rsid w:val="00BA3E0D"/>
    <w:rsid w:val="00BA4010"/>
    <w:rsid w:val="00BA4399"/>
    <w:rsid w:val="00BA4500"/>
    <w:rsid w:val="00BA4772"/>
    <w:rsid w:val="00BA5C49"/>
    <w:rsid w:val="00BA61BE"/>
    <w:rsid w:val="00BA6507"/>
    <w:rsid w:val="00BA6D6F"/>
    <w:rsid w:val="00BA6DAF"/>
    <w:rsid w:val="00BA708A"/>
    <w:rsid w:val="00BB004E"/>
    <w:rsid w:val="00BB12AE"/>
    <w:rsid w:val="00BB1831"/>
    <w:rsid w:val="00BB2348"/>
    <w:rsid w:val="00BB30DC"/>
    <w:rsid w:val="00BB3DB7"/>
    <w:rsid w:val="00BB617E"/>
    <w:rsid w:val="00BB6FB8"/>
    <w:rsid w:val="00BC0EE3"/>
    <w:rsid w:val="00BC1A57"/>
    <w:rsid w:val="00BC2F24"/>
    <w:rsid w:val="00BC3525"/>
    <w:rsid w:val="00BC42F8"/>
    <w:rsid w:val="00BC4347"/>
    <w:rsid w:val="00BC623E"/>
    <w:rsid w:val="00BC6DCA"/>
    <w:rsid w:val="00BC78D1"/>
    <w:rsid w:val="00BD1252"/>
    <w:rsid w:val="00BD277A"/>
    <w:rsid w:val="00BD38D9"/>
    <w:rsid w:val="00BD3D4C"/>
    <w:rsid w:val="00BD3DA1"/>
    <w:rsid w:val="00BD444C"/>
    <w:rsid w:val="00BD451F"/>
    <w:rsid w:val="00BD639B"/>
    <w:rsid w:val="00BD6623"/>
    <w:rsid w:val="00BD6828"/>
    <w:rsid w:val="00BD6BD4"/>
    <w:rsid w:val="00BD72F1"/>
    <w:rsid w:val="00BD7886"/>
    <w:rsid w:val="00BD78E6"/>
    <w:rsid w:val="00BE0EF2"/>
    <w:rsid w:val="00BE13CE"/>
    <w:rsid w:val="00BE17F2"/>
    <w:rsid w:val="00BE4C7D"/>
    <w:rsid w:val="00BE6D90"/>
    <w:rsid w:val="00BF0EB8"/>
    <w:rsid w:val="00BF130B"/>
    <w:rsid w:val="00BF1D01"/>
    <w:rsid w:val="00BF4BD4"/>
    <w:rsid w:val="00BF5AEC"/>
    <w:rsid w:val="00BF6A1E"/>
    <w:rsid w:val="00BF7B29"/>
    <w:rsid w:val="00C01D07"/>
    <w:rsid w:val="00C01DCE"/>
    <w:rsid w:val="00C01F59"/>
    <w:rsid w:val="00C0331C"/>
    <w:rsid w:val="00C0361E"/>
    <w:rsid w:val="00C060B0"/>
    <w:rsid w:val="00C0765A"/>
    <w:rsid w:val="00C10307"/>
    <w:rsid w:val="00C13B2A"/>
    <w:rsid w:val="00C146BD"/>
    <w:rsid w:val="00C14759"/>
    <w:rsid w:val="00C16027"/>
    <w:rsid w:val="00C170DF"/>
    <w:rsid w:val="00C172B2"/>
    <w:rsid w:val="00C17E95"/>
    <w:rsid w:val="00C223FA"/>
    <w:rsid w:val="00C226CB"/>
    <w:rsid w:val="00C22FDF"/>
    <w:rsid w:val="00C2449F"/>
    <w:rsid w:val="00C24520"/>
    <w:rsid w:val="00C24650"/>
    <w:rsid w:val="00C24FCA"/>
    <w:rsid w:val="00C25615"/>
    <w:rsid w:val="00C26A62"/>
    <w:rsid w:val="00C277D0"/>
    <w:rsid w:val="00C31130"/>
    <w:rsid w:val="00C31D2B"/>
    <w:rsid w:val="00C32B2A"/>
    <w:rsid w:val="00C332F9"/>
    <w:rsid w:val="00C3472E"/>
    <w:rsid w:val="00C42D4A"/>
    <w:rsid w:val="00C43AEF"/>
    <w:rsid w:val="00C43ED6"/>
    <w:rsid w:val="00C44418"/>
    <w:rsid w:val="00C45510"/>
    <w:rsid w:val="00C45650"/>
    <w:rsid w:val="00C46885"/>
    <w:rsid w:val="00C46A6B"/>
    <w:rsid w:val="00C50025"/>
    <w:rsid w:val="00C53032"/>
    <w:rsid w:val="00C53278"/>
    <w:rsid w:val="00C5345A"/>
    <w:rsid w:val="00C53979"/>
    <w:rsid w:val="00C54231"/>
    <w:rsid w:val="00C548CE"/>
    <w:rsid w:val="00C5657A"/>
    <w:rsid w:val="00C60B6F"/>
    <w:rsid w:val="00C60C2C"/>
    <w:rsid w:val="00C628CF"/>
    <w:rsid w:val="00C62F11"/>
    <w:rsid w:val="00C63154"/>
    <w:rsid w:val="00C67F90"/>
    <w:rsid w:val="00C70D30"/>
    <w:rsid w:val="00C70F29"/>
    <w:rsid w:val="00C71389"/>
    <w:rsid w:val="00C7159C"/>
    <w:rsid w:val="00C71E2C"/>
    <w:rsid w:val="00C71FDF"/>
    <w:rsid w:val="00C72D89"/>
    <w:rsid w:val="00C748B3"/>
    <w:rsid w:val="00C751FB"/>
    <w:rsid w:val="00C75F27"/>
    <w:rsid w:val="00C76298"/>
    <w:rsid w:val="00C76B24"/>
    <w:rsid w:val="00C7784C"/>
    <w:rsid w:val="00C8033C"/>
    <w:rsid w:val="00C803A6"/>
    <w:rsid w:val="00C81E49"/>
    <w:rsid w:val="00C81E85"/>
    <w:rsid w:val="00C81F96"/>
    <w:rsid w:val="00C82539"/>
    <w:rsid w:val="00C82CB7"/>
    <w:rsid w:val="00C82F7A"/>
    <w:rsid w:val="00C8375D"/>
    <w:rsid w:val="00C8404A"/>
    <w:rsid w:val="00C85713"/>
    <w:rsid w:val="00C85F1B"/>
    <w:rsid w:val="00C87414"/>
    <w:rsid w:val="00C87F41"/>
    <w:rsid w:val="00C9035A"/>
    <w:rsid w:val="00C904F0"/>
    <w:rsid w:val="00C92F66"/>
    <w:rsid w:val="00C93BA3"/>
    <w:rsid w:val="00C9471F"/>
    <w:rsid w:val="00C94BBF"/>
    <w:rsid w:val="00C94FCE"/>
    <w:rsid w:val="00C95148"/>
    <w:rsid w:val="00C969EF"/>
    <w:rsid w:val="00C97311"/>
    <w:rsid w:val="00CA098E"/>
    <w:rsid w:val="00CA0CF0"/>
    <w:rsid w:val="00CA1BF1"/>
    <w:rsid w:val="00CA27A8"/>
    <w:rsid w:val="00CA301F"/>
    <w:rsid w:val="00CA3056"/>
    <w:rsid w:val="00CA41EF"/>
    <w:rsid w:val="00CA4A51"/>
    <w:rsid w:val="00CA62B9"/>
    <w:rsid w:val="00CA67B6"/>
    <w:rsid w:val="00CA6A57"/>
    <w:rsid w:val="00CA6A8E"/>
    <w:rsid w:val="00CA6BBA"/>
    <w:rsid w:val="00CA78C4"/>
    <w:rsid w:val="00CB0A95"/>
    <w:rsid w:val="00CB0BF9"/>
    <w:rsid w:val="00CB18AC"/>
    <w:rsid w:val="00CB280F"/>
    <w:rsid w:val="00CB2EBC"/>
    <w:rsid w:val="00CB393B"/>
    <w:rsid w:val="00CB4E44"/>
    <w:rsid w:val="00CB5E40"/>
    <w:rsid w:val="00CB69C8"/>
    <w:rsid w:val="00CB73C1"/>
    <w:rsid w:val="00CB758A"/>
    <w:rsid w:val="00CB7C9F"/>
    <w:rsid w:val="00CB7FA5"/>
    <w:rsid w:val="00CC056F"/>
    <w:rsid w:val="00CC11FD"/>
    <w:rsid w:val="00CC1439"/>
    <w:rsid w:val="00CC2776"/>
    <w:rsid w:val="00CC3B91"/>
    <w:rsid w:val="00CC5AEA"/>
    <w:rsid w:val="00CC5EEA"/>
    <w:rsid w:val="00CC60C1"/>
    <w:rsid w:val="00CC64C9"/>
    <w:rsid w:val="00CC6712"/>
    <w:rsid w:val="00CC6D1F"/>
    <w:rsid w:val="00CC701A"/>
    <w:rsid w:val="00CD0532"/>
    <w:rsid w:val="00CD1BC9"/>
    <w:rsid w:val="00CD1F7D"/>
    <w:rsid w:val="00CD2254"/>
    <w:rsid w:val="00CD25F8"/>
    <w:rsid w:val="00CD26B9"/>
    <w:rsid w:val="00CD5E23"/>
    <w:rsid w:val="00CD6CF6"/>
    <w:rsid w:val="00CD735E"/>
    <w:rsid w:val="00CE1896"/>
    <w:rsid w:val="00CE1B90"/>
    <w:rsid w:val="00CE1DBC"/>
    <w:rsid w:val="00CE355A"/>
    <w:rsid w:val="00CE39DC"/>
    <w:rsid w:val="00CE5F26"/>
    <w:rsid w:val="00CE6262"/>
    <w:rsid w:val="00CF0DA4"/>
    <w:rsid w:val="00CF245A"/>
    <w:rsid w:val="00CF4A39"/>
    <w:rsid w:val="00CF5A31"/>
    <w:rsid w:val="00CF7065"/>
    <w:rsid w:val="00D00302"/>
    <w:rsid w:val="00D00DC9"/>
    <w:rsid w:val="00D01D64"/>
    <w:rsid w:val="00D02023"/>
    <w:rsid w:val="00D0342F"/>
    <w:rsid w:val="00D0372B"/>
    <w:rsid w:val="00D040EE"/>
    <w:rsid w:val="00D04CC9"/>
    <w:rsid w:val="00D05777"/>
    <w:rsid w:val="00D05C2F"/>
    <w:rsid w:val="00D062EF"/>
    <w:rsid w:val="00D06719"/>
    <w:rsid w:val="00D06A66"/>
    <w:rsid w:val="00D07596"/>
    <w:rsid w:val="00D10902"/>
    <w:rsid w:val="00D11F92"/>
    <w:rsid w:val="00D12DDA"/>
    <w:rsid w:val="00D15CF9"/>
    <w:rsid w:val="00D15D3D"/>
    <w:rsid w:val="00D175A9"/>
    <w:rsid w:val="00D20F7F"/>
    <w:rsid w:val="00D2179A"/>
    <w:rsid w:val="00D21F8B"/>
    <w:rsid w:val="00D22138"/>
    <w:rsid w:val="00D22DBE"/>
    <w:rsid w:val="00D235C5"/>
    <w:rsid w:val="00D23D4E"/>
    <w:rsid w:val="00D2402B"/>
    <w:rsid w:val="00D242E4"/>
    <w:rsid w:val="00D24422"/>
    <w:rsid w:val="00D24E5D"/>
    <w:rsid w:val="00D26402"/>
    <w:rsid w:val="00D27E14"/>
    <w:rsid w:val="00D31C96"/>
    <w:rsid w:val="00D32290"/>
    <w:rsid w:val="00D32A5B"/>
    <w:rsid w:val="00D32B48"/>
    <w:rsid w:val="00D32DC6"/>
    <w:rsid w:val="00D3378B"/>
    <w:rsid w:val="00D3513F"/>
    <w:rsid w:val="00D35235"/>
    <w:rsid w:val="00D36006"/>
    <w:rsid w:val="00D36439"/>
    <w:rsid w:val="00D365D4"/>
    <w:rsid w:val="00D37B2C"/>
    <w:rsid w:val="00D37FA6"/>
    <w:rsid w:val="00D403DA"/>
    <w:rsid w:val="00D40845"/>
    <w:rsid w:val="00D40FF8"/>
    <w:rsid w:val="00D42362"/>
    <w:rsid w:val="00D43DAF"/>
    <w:rsid w:val="00D44775"/>
    <w:rsid w:val="00D448DC"/>
    <w:rsid w:val="00D44A38"/>
    <w:rsid w:val="00D4592E"/>
    <w:rsid w:val="00D46DF7"/>
    <w:rsid w:val="00D47AB1"/>
    <w:rsid w:val="00D500FF"/>
    <w:rsid w:val="00D517CF"/>
    <w:rsid w:val="00D53A2A"/>
    <w:rsid w:val="00D53B37"/>
    <w:rsid w:val="00D53F44"/>
    <w:rsid w:val="00D5570F"/>
    <w:rsid w:val="00D564A2"/>
    <w:rsid w:val="00D57AE8"/>
    <w:rsid w:val="00D57C68"/>
    <w:rsid w:val="00D60292"/>
    <w:rsid w:val="00D602A3"/>
    <w:rsid w:val="00D60482"/>
    <w:rsid w:val="00D61448"/>
    <w:rsid w:val="00D61E93"/>
    <w:rsid w:val="00D62290"/>
    <w:rsid w:val="00D629F8"/>
    <w:rsid w:val="00D63291"/>
    <w:rsid w:val="00D63BBE"/>
    <w:rsid w:val="00D63D01"/>
    <w:rsid w:val="00D64AA9"/>
    <w:rsid w:val="00D666A3"/>
    <w:rsid w:val="00D7122E"/>
    <w:rsid w:val="00D719AB"/>
    <w:rsid w:val="00D7363A"/>
    <w:rsid w:val="00D73D65"/>
    <w:rsid w:val="00D7415B"/>
    <w:rsid w:val="00D75910"/>
    <w:rsid w:val="00D75DA9"/>
    <w:rsid w:val="00D7702E"/>
    <w:rsid w:val="00D7768C"/>
    <w:rsid w:val="00D80964"/>
    <w:rsid w:val="00D80E07"/>
    <w:rsid w:val="00D82021"/>
    <w:rsid w:val="00D826D3"/>
    <w:rsid w:val="00D83E8B"/>
    <w:rsid w:val="00D85686"/>
    <w:rsid w:val="00D858C7"/>
    <w:rsid w:val="00D85E09"/>
    <w:rsid w:val="00D86463"/>
    <w:rsid w:val="00D86EB0"/>
    <w:rsid w:val="00D877C8"/>
    <w:rsid w:val="00D87B09"/>
    <w:rsid w:val="00D90150"/>
    <w:rsid w:val="00D90629"/>
    <w:rsid w:val="00D9136B"/>
    <w:rsid w:val="00D913EF"/>
    <w:rsid w:val="00D91CE9"/>
    <w:rsid w:val="00D9257E"/>
    <w:rsid w:val="00D961F6"/>
    <w:rsid w:val="00D970F5"/>
    <w:rsid w:val="00D97523"/>
    <w:rsid w:val="00DA0000"/>
    <w:rsid w:val="00DA1474"/>
    <w:rsid w:val="00DA2093"/>
    <w:rsid w:val="00DA2F79"/>
    <w:rsid w:val="00DA4607"/>
    <w:rsid w:val="00DA6343"/>
    <w:rsid w:val="00DA7051"/>
    <w:rsid w:val="00DA71A4"/>
    <w:rsid w:val="00DB0B20"/>
    <w:rsid w:val="00DB19E3"/>
    <w:rsid w:val="00DB1AEF"/>
    <w:rsid w:val="00DB273B"/>
    <w:rsid w:val="00DB3107"/>
    <w:rsid w:val="00DB3C69"/>
    <w:rsid w:val="00DB3F14"/>
    <w:rsid w:val="00DB4222"/>
    <w:rsid w:val="00DB49A9"/>
    <w:rsid w:val="00DB6B3F"/>
    <w:rsid w:val="00DB7687"/>
    <w:rsid w:val="00DC196A"/>
    <w:rsid w:val="00DC21A6"/>
    <w:rsid w:val="00DC2AFE"/>
    <w:rsid w:val="00DC352C"/>
    <w:rsid w:val="00DC3EC8"/>
    <w:rsid w:val="00DC4898"/>
    <w:rsid w:val="00DC52EB"/>
    <w:rsid w:val="00DC5C72"/>
    <w:rsid w:val="00DC6FA3"/>
    <w:rsid w:val="00DD1203"/>
    <w:rsid w:val="00DD31D9"/>
    <w:rsid w:val="00DD3B30"/>
    <w:rsid w:val="00DD4CEF"/>
    <w:rsid w:val="00DD6849"/>
    <w:rsid w:val="00DD7BFF"/>
    <w:rsid w:val="00DE0167"/>
    <w:rsid w:val="00DE0569"/>
    <w:rsid w:val="00DE0FF2"/>
    <w:rsid w:val="00DE0FFD"/>
    <w:rsid w:val="00DE1B1A"/>
    <w:rsid w:val="00DE2FF2"/>
    <w:rsid w:val="00DE3621"/>
    <w:rsid w:val="00DE3EFC"/>
    <w:rsid w:val="00DE541A"/>
    <w:rsid w:val="00DE683B"/>
    <w:rsid w:val="00DE6AE4"/>
    <w:rsid w:val="00DE6BC4"/>
    <w:rsid w:val="00DE723F"/>
    <w:rsid w:val="00DE77FA"/>
    <w:rsid w:val="00DF043C"/>
    <w:rsid w:val="00DF22E9"/>
    <w:rsid w:val="00DF3A0F"/>
    <w:rsid w:val="00DF443E"/>
    <w:rsid w:val="00DF7044"/>
    <w:rsid w:val="00DF7145"/>
    <w:rsid w:val="00DF7CB1"/>
    <w:rsid w:val="00E01B3E"/>
    <w:rsid w:val="00E01E23"/>
    <w:rsid w:val="00E030CF"/>
    <w:rsid w:val="00E03174"/>
    <w:rsid w:val="00E03A81"/>
    <w:rsid w:val="00E03B33"/>
    <w:rsid w:val="00E05043"/>
    <w:rsid w:val="00E056ED"/>
    <w:rsid w:val="00E0678E"/>
    <w:rsid w:val="00E117B3"/>
    <w:rsid w:val="00E11935"/>
    <w:rsid w:val="00E11BDD"/>
    <w:rsid w:val="00E1408A"/>
    <w:rsid w:val="00E15344"/>
    <w:rsid w:val="00E15FCC"/>
    <w:rsid w:val="00E1781D"/>
    <w:rsid w:val="00E207CE"/>
    <w:rsid w:val="00E2084F"/>
    <w:rsid w:val="00E218A2"/>
    <w:rsid w:val="00E221E9"/>
    <w:rsid w:val="00E225B8"/>
    <w:rsid w:val="00E22851"/>
    <w:rsid w:val="00E22A6A"/>
    <w:rsid w:val="00E23D31"/>
    <w:rsid w:val="00E24465"/>
    <w:rsid w:val="00E2591A"/>
    <w:rsid w:val="00E27EC2"/>
    <w:rsid w:val="00E315CB"/>
    <w:rsid w:val="00E32B71"/>
    <w:rsid w:val="00E341C8"/>
    <w:rsid w:val="00E34386"/>
    <w:rsid w:val="00E347AD"/>
    <w:rsid w:val="00E34F6E"/>
    <w:rsid w:val="00E35542"/>
    <w:rsid w:val="00E35A22"/>
    <w:rsid w:val="00E35F7C"/>
    <w:rsid w:val="00E36660"/>
    <w:rsid w:val="00E37D5A"/>
    <w:rsid w:val="00E407A1"/>
    <w:rsid w:val="00E420AD"/>
    <w:rsid w:val="00E446AA"/>
    <w:rsid w:val="00E45717"/>
    <w:rsid w:val="00E4587D"/>
    <w:rsid w:val="00E45BB7"/>
    <w:rsid w:val="00E470D7"/>
    <w:rsid w:val="00E472DD"/>
    <w:rsid w:val="00E473E9"/>
    <w:rsid w:val="00E47F6E"/>
    <w:rsid w:val="00E50258"/>
    <w:rsid w:val="00E54537"/>
    <w:rsid w:val="00E54F1A"/>
    <w:rsid w:val="00E550C0"/>
    <w:rsid w:val="00E554B8"/>
    <w:rsid w:val="00E559FA"/>
    <w:rsid w:val="00E55FAC"/>
    <w:rsid w:val="00E56465"/>
    <w:rsid w:val="00E56548"/>
    <w:rsid w:val="00E56AC2"/>
    <w:rsid w:val="00E57C96"/>
    <w:rsid w:val="00E57CEF"/>
    <w:rsid w:val="00E61697"/>
    <w:rsid w:val="00E61970"/>
    <w:rsid w:val="00E6302A"/>
    <w:rsid w:val="00E631C5"/>
    <w:rsid w:val="00E63555"/>
    <w:rsid w:val="00E63636"/>
    <w:rsid w:val="00E64237"/>
    <w:rsid w:val="00E6463A"/>
    <w:rsid w:val="00E64A90"/>
    <w:rsid w:val="00E671F7"/>
    <w:rsid w:val="00E67CF0"/>
    <w:rsid w:val="00E70F39"/>
    <w:rsid w:val="00E7102C"/>
    <w:rsid w:val="00E712DE"/>
    <w:rsid w:val="00E719EA"/>
    <w:rsid w:val="00E71C6F"/>
    <w:rsid w:val="00E71F6B"/>
    <w:rsid w:val="00E7230C"/>
    <w:rsid w:val="00E72520"/>
    <w:rsid w:val="00E728C6"/>
    <w:rsid w:val="00E72F26"/>
    <w:rsid w:val="00E74F79"/>
    <w:rsid w:val="00E753D7"/>
    <w:rsid w:val="00E75AFC"/>
    <w:rsid w:val="00E7718F"/>
    <w:rsid w:val="00E77B6F"/>
    <w:rsid w:val="00E77DF7"/>
    <w:rsid w:val="00E8038D"/>
    <w:rsid w:val="00E8276F"/>
    <w:rsid w:val="00E82931"/>
    <w:rsid w:val="00E82CA4"/>
    <w:rsid w:val="00E82D35"/>
    <w:rsid w:val="00E83283"/>
    <w:rsid w:val="00E8514F"/>
    <w:rsid w:val="00E8638F"/>
    <w:rsid w:val="00E90BBB"/>
    <w:rsid w:val="00E90DDB"/>
    <w:rsid w:val="00E944ED"/>
    <w:rsid w:val="00E950E7"/>
    <w:rsid w:val="00E95A94"/>
    <w:rsid w:val="00E96422"/>
    <w:rsid w:val="00E9673E"/>
    <w:rsid w:val="00E968AB"/>
    <w:rsid w:val="00EA066D"/>
    <w:rsid w:val="00EA25DB"/>
    <w:rsid w:val="00EA3332"/>
    <w:rsid w:val="00EA3A11"/>
    <w:rsid w:val="00EA4C37"/>
    <w:rsid w:val="00EA530E"/>
    <w:rsid w:val="00EA53BC"/>
    <w:rsid w:val="00EA5D6D"/>
    <w:rsid w:val="00EA6201"/>
    <w:rsid w:val="00EA6C88"/>
    <w:rsid w:val="00EA75CE"/>
    <w:rsid w:val="00EA77E4"/>
    <w:rsid w:val="00EA7A17"/>
    <w:rsid w:val="00EB192C"/>
    <w:rsid w:val="00EB2FAA"/>
    <w:rsid w:val="00EB35B1"/>
    <w:rsid w:val="00EB4895"/>
    <w:rsid w:val="00EB66FF"/>
    <w:rsid w:val="00EB7D53"/>
    <w:rsid w:val="00EC14D3"/>
    <w:rsid w:val="00EC1647"/>
    <w:rsid w:val="00EC2715"/>
    <w:rsid w:val="00EC2FFD"/>
    <w:rsid w:val="00EC71B7"/>
    <w:rsid w:val="00ED0178"/>
    <w:rsid w:val="00ED0734"/>
    <w:rsid w:val="00ED0EBF"/>
    <w:rsid w:val="00ED1945"/>
    <w:rsid w:val="00ED1B5A"/>
    <w:rsid w:val="00ED1DAF"/>
    <w:rsid w:val="00ED319D"/>
    <w:rsid w:val="00ED40C1"/>
    <w:rsid w:val="00ED48F0"/>
    <w:rsid w:val="00ED4ACF"/>
    <w:rsid w:val="00ED50E4"/>
    <w:rsid w:val="00ED53F5"/>
    <w:rsid w:val="00ED7127"/>
    <w:rsid w:val="00ED7CD9"/>
    <w:rsid w:val="00EE161D"/>
    <w:rsid w:val="00EE1E3C"/>
    <w:rsid w:val="00EE1FE7"/>
    <w:rsid w:val="00EE242F"/>
    <w:rsid w:val="00EE2D28"/>
    <w:rsid w:val="00EE33CC"/>
    <w:rsid w:val="00EE36AE"/>
    <w:rsid w:val="00EE448B"/>
    <w:rsid w:val="00EE4BC3"/>
    <w:rsid w:val="00EE5794"/>
    <w:rsid w:val="00EE6E4B"/>
    <w:rsid w:val="00EE7E78"/>
    <w:rsid w:val="00EF1F46"/>
    <w:rsid w:val="00EF274A"/>
    <w:rsid w:val="00EF2826"/>
    <w:rsid w:val="00EF3653"/>
    <w:rsid w:val="00EF4C79"/>
    <w:rsid w:val="00EF5337"/>
    <w:rsid w:val="00EF5A97"/>
    <w:rsid w:val="00EF60A6"/>
    <w:rsid w:val="00EF6119"/>
    <w:rsid w:val="00EF7147"/>
    <w:rsid w:val="00F01382"/>
    <w:rsid w:val="00F0173D"/>
    <w:rsid w:val="00F029F7"/>
    <w:rsid w:val="00F02EBF"/>
    <w:rsid w:val="00F02F2E"/>
    <w:rsid w:val="00F0347D"/>
    <w:rsid w:val="00F040AD"/>
    <w:rsid w:val="00F06BAE"/>
    <w:rsid w:val="00F115FC"/>
    <w:rsid w:val="00F125A4"/>
    <w:rsid w:val="00F1359E"/>
    <w:rsid w:val="00F13930"/>
    <w:rsid w:val="00F15323"/>
    <w:rsid w:val="00F16010"/>
    <w:rsid w:val="00F168C8"/>
    <w:rsid w:val="00F16E36"/>
    <w:rsid w:val="00F17D41"/>
    <w:rsid w:val="00F200AB"/>
    <w:rsid w:val="00F20376"/>
    <w:rsid w:val="00F216DA"/>
    <w:rsid w:val="00F21961"/>
    <w:rsid w:val="00F22651"/>
    <w:rsid w:val="00F2654B"/>
    <w:rsid w:val="00F26A26"/>
    <w:rsid w:val="00F26EF1"/>
    <w:rsid w:val="00F3033E"/>
    <w:rsid w:val="00F30917"/>
    <w:rsid w:val="00F3408A"/>
    <w:rsid w:val="00F3482B"/>
    <w:rsid w:val="00F35556"/>
    <w:rsid w:val="00F35719"/>
    <w:rsid w:val="00F35996"/>
    <w:rsid w:val="00F359C3"/>
    <w:rsid w:val="00F35ADF"/>
    <w:rsid w:val="00F35EF8"/>
    <w:rsid w:val="00F37561"/>
    <w:rsid w:val="00F37D47"/>
    <w:rsid w:val="00F4258D"/>
    <w:rsid w:val="00F42B62"/>
    <w:rsid w:val="00F43554"/>
    <w:rsid w:val="00F4368E"/>
    <w:rsid w:val="00F44C37"/>
    <w:rsid w:val="00F46A8D"/>
    <w:rsid w:val="00F46C43"/>
    <w:rsid w:val="00F46C58"/>
    <w:rsid w:val="00F47335"/>
    <w:rsid w:val="00F47C4A"/>
    <w:rsid w:val="00F50DC9"/>
    <w:rsid w:val="00F52A4C"/>
    <w:rsid w:val="00F52C3F"/>
    <w:rsid w:val="00F53269"/>
    <w:rsid w:val="00F5327E"/>
    <w:rsid w:val="00F5382A"/>
    <w:rsid w:val="00F5466C"/>
    <w:rsid w:val="00F551F1"/>
    <w:rsid w:val="00F55405"/>
    <w:rsid w:val="00F55D70"/>
    <w:rsid w:val="00F5643B"/>
    <w:rsid w:val="00F571DD"/>
    <w:rsid w:val="00F57ACA"/>
    <w:rsid w:val="00F57B82"/>
    <w:rsid w:val="00F62116"/>
    <w:rsid w:val="00F62FF3"/>
    <w:rsid w:val="00F631ED"/>
    <w:rsid w:val="00F633EA"/>
    <w:rsid w:val="00F64859"/>
    <w:rsid w:val="00F660CC"/>
    <w:rsid w:val="00F66572"/>
    <w:rsid w:val="00F6691E"/>
    <w:rsid w:val="00F66EAE"/>
    <w:rsid w:val="00F673C0"/>
    <w:rsid w:val="00F67C86"/>
    <w:rsid w:val="00F67F88"/>
    <w:rsid w:val="00F728C4"/>
    <w:rsid w:val="00F72F32"/>
    <w:rsid w:val="00F736FB"/>
    <w:rsid w:val="00F73945"/>
    <w:rsid w:val="00F73AB3"/>
    <w:rsid w:val="00F7469A"/>
    <w:rsid w:val="00F749A9"/>
    <w:rsid w:val="00F75891"/>
    <w:rsid w:val="00F76821"/>
    <w:rsid w:val="00F81ABD"/>
    <w:rsid w:val="00F81D0B"/>
    <w:rsid w:val="00F83B0B"/>
    <w:rsid w:val="00F840A3"/>
    <w:rsid w:val="00F841AD"/>
    <w:rsid w:val="00F866FE"/>
    <w:rsid w:val="00F87801"/>
    <w:rsid w:val="00F9059E"/>
    <w:rsid w:val="00F9233D"/>
    <w:rsid w:val="00F95A45"/>
    <w:rsid w:val="00F961AA"/>
    <w:rsid w:val="00F96F9C"/>
    <w:rsid w:val="00FA16B0"/>
    <w:rsid w:val="00FA1A48"/>
    <w:rsid w:val="00FA3075"/>
    <w:rsid w:val="00FA5203"/>
    <w:rsid w:val="00FA53A8"/>
    <w:rsid w:val="00FA572F"/>
    <w:rsid w:val="00FA595D"/>
    <w:rsid w:val="00FA6676"/>
    <w:rsid w:val="00FA75F7"/>
    <w:rsid w:val="00FA7791"/>
    <w:rsid w:val="00FA790C"/>
    <w:rsid w:val="00FA7E7D"/>
    <w:rsid w:val="00FB181D"/>
    <w:rsid w:val="00FB1BE5"/>
    <w:rsid w:val="00FB3E17"/>
    <w:rsid w:val="00FB4F9F"/>
    <w:rsid w:val="00FB591E"/>
    <w:rsid w:val="00FB6863"/>
    <w:rsid w:val="00FB6CD7"/>
    <w:rsid w:val="00FB6D21"/>
    <w:rsid w:val="00FC0197"/>
    <w:rsid w:val="00FC02E2"/>
    <w:rsid w:val="00FC10F8"/>
    <w:rsid w:val="00FC2049"/>
    <w:rsid w:val="00FC20C7"/>
    <w:rsid w:val="00FC23F5"/>
    <w:rsid w:val="00FC2921"/>
    <w:rsid w:val="00FC2E44"/>
    <w:rsid w:val="00FC32C3"/>
    <w:rsid w:val="00FC48BE"/>
    <w:rsid w:val="00FC4A00"/>
    <w:rsid w:val="00FC4D64"/>
    <w:rsid w:val="00FC65B8"/>
    <w:rsid w:val="00FC6E22"/>
    <w:rsid w:val="00FD18B7"/>
    <w:rsid w:val="00FD1B4D"/>
    <w:rsid w:val="00FD22D7"/>
    <w:rsid w:val="00FD34B3"/>
    <w:rsid w:val="00FD3FD4"/>
    <w:rsid w:val="00FD46DC"/>
    <w:rsid w:val="00FD4AD9"/>
    <w:rsid w:val="00FD4DB3"/>
    <w:rsid w:val="00FD53AA"/>
    <w:rsid w:val="00FD5706"/>
    <w:rsid w:val="00FD6DDF"/>
    <w:rsid w:val="00FE071E"/>
    <w:rsid w:val="00FE1E5C"/>
    <w:rsid w:val="00FE2993"/>
    <w:rsid w:val="00FE2A12"/>
    <w:rsid w:val="00FE577A"/>
    <w:rsid w:val="00FF0023"/>
    <w:rsid w:val="00FF1542"/>
    <w:rsid w:val="00FF2B8C"/>
    <w:rsid w:val="00FF2E31"/>
    <w:rsid w:val="00FF35CF"/>
    <w:rsid w:val="00FF38C6"/>
    <w:rsid w:val="00FF4354"/>
    <w:rsid w:val="00FF4397"/>
    <w:rsid w:val="00FF5081"/>
    <w:rsid w:val="00FF52A8"/>
    <w:rsid w:val="00FF58F3"/>
    <w:rsid w:val="00FF62DC"/>
    <w:rsid w:val="00FF7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E1AB1"/>
  <w15:chartTrackingRefBased/>
  <w15:docId w15:val="{EECA0806-DED0-4AE7-AFCC-73D1CCA8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NoSpacing">
    <w:name w:val="No Spacing"/>
    <w:uiPriority w:val="1"/>
    <w:qFormat/>
    <w:rsid w:val="004734D9"/>
  </w:style>
  <w:style w:type="paragraph" w:styleId="Header">
    <w:name w:val="header"/>
    <w:basedOn w:val="Normal"/>
    <w:link w:val="HeaderChar"/>
    <w:uiPriority w:val="99"/>
    <w:unhideWhenUsed/>
    <w:rsid w:val="0012770E"/>
    <w:pPr>
      <w:tabs>
        <w:tab w:val="center" w:pos="4680"/>
        <w:tab w:val="right" w:pos="9360"/>
      </w:tabs>
    </w:pPr>
  </w:style>
  <w:style w:type="character" w:customStyle="1" w:styleId="HeaderChar">
    <w:name w:val="Header Char"/>
    <w:basedOn w:val="DefaultParagraphFont"/>
    <w:link w:val="Header"/>
    <w:uiPriority w:val="99"/>
    <w:rsid w:val="0012770E"/>
  </w:style>
  <w:style w:type="paragraph" w:styleId="Footer">
    <w:name w:val="footer"/>
    <w:basedOn w:val="Normal"/>
    <w:link w:val="FooterChar"/>
    <w:uiPriority w:val="99"/>
    <w:unhideWhenUsed/>
    <w:rsid w:val="0012770E"/>
    <w:pPr>
      <w:tabs>
        <w:tab w:val="center" w:pos="4680"/>
        <w:tab w:val="right" w:pos="9360"/>
      </w:tabs>
    </w:pPr>
  </w:style>
  <w:style w:type="character" w:customStyle="1" w:styleId="FooterChar">
    <w:name w:val="Footer Char"/>
    <w:basedOn w:val="DefaultParagraphFont"/>
    <w:link w:val="Footer"/>
    <w:uiPriority w:val="99"/>
    <w:rsid w:val="0012770E"/>
  </w:style>
  <w:style w:type="paragraph" w:styleId="BalloonText">
    <w:name w:val="Balloon Text"/>
    <w:basedOn w:val="Normal"/>
    <w:link w:val="BalloonTextChar"/>
    <w:uiPriority w:val="99"/>
    <w:semiHidden/>
    <w:unhideWhenUsed/>
    <w:rsid w:val="00856C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C98"/>
    <w:rPr>
      <w:rFonts w:ascii="Segoe UI" w:hAnsi="Segoe UI" w:cs="Segoe UI"/>
      <w:sz w:val="18"/>
      <w:szCs w:val="18"/>
    </w:rPr>
  </w:style>
  <w:style w:type="character" w:styleId="Hyperlink">
    <w:name w:val="Hyperlink"/>
    <w:basedOn w:val="DefaultParagraphFont"/>
    <w:uiPriority w:val="99"/>
    <w:unhideWhenUsed/>
    <w:rsid w:val="004302BB"/>
    <w:rPr>
      <w:color w:val="0563C1" w:themeColor="hyperlink"/>
      <w:u w:val="single"/>
    </w:rPr>
  </w:style>
  <w:style w:type="character" w:styleId="UnresolvedMention">
    <w:name w:val="Unresolved Mention"/>
    <w:basedOn w:val="DefaultParagraphFont"/>
    <w:uiPriority w:val="99"/>
    <w:semiHidden/>
    <w:unhideWhenUsed/>
    <w:rsid w:val="004302BB"/>
    <w:rPr>
      <w:color w:val="605E5C"/>
      <w:shd w:val="clear" w:color="auto" w:fill="E1DFDD"/>
    </w:rPr>
  </w:style>
  <w:style w:type="character" w:styleId="FollowedHyperlink">
    <w:name w:val="FollowedHyperlink"/>
    <w:basedOn w:val="DefaultParagraphFont"/>
    <w:uiPriority w:val="99"/>
    <w:semiHidden/>
    <w:unhideWhenUsed/>
    <w:rsid w:val="00606977"/>
    <w:rPr>
      <w:color w:val="954F72" w:themeColor="followedHyperlink"/>
      <w:u w:val="single"/>
    </w:rPr>
  </w:style>
  <w:style w:type="character" w:styleId="CommentReference">
    <w:name w:val="annotation reference"/>
    <w:basedOn w:val="DefaultParagraphFont"/>
    <w:uiPriority w:val="99"/>
    <w:semiHidden/>
    <w:unhideWhenUsed/>
    <w:rsid w:val="00760324"/>
    <w:rPr>
      <w:sz w:val="16"/>
      <w:szCs w:val="16"/>
    </w:rPr>
  </w:style>
  <w:style w:type="paragraph" w:styleId="CommentText">
    <w:name w:val="annotation text"/>
    <w:basedOn w:val="Normal"/>
    <w:link w:val="CommentTextChar"/>
    <w:uiPriority w:val="99"/>
    <w:unhideWhenUsed/>
    <w:rsid w:val="00760324"/>
    <w:rPr>
      <w:sz w:val="20"/>
      <w:szCs w:val="20"/>
    </w:rPr>
  </w:style>
  <w:style w:type="character" w:customStyle="1" w:styleId="CommentTextChar">
    <w:name w:val="Comment Text Char"/>
    <w:basedOn w:val="DefaultParagraphFont"/>
    <w:link w:val="CommentText"/>
    <w:uiPriority w:val="99"/>
    <w:rsid w:val="00760324"/>
    <w:rPr>
      <w:sz w:val="20"/>
      <w:szCs w:val="20"/>
    </w:rPr>
  </w:style>
  <w:style w:type="paragraph" w:styleId="CommentSubject">
    <w:name w:val="annotation subject"/>
    <w:basedOn w:val="CommentText"/>
    <w:next w:val="CommentText"/>
    <w:link w:val="CommentSubjectChar"/>
    <w:uiPriority w:val="99"/>
    <w:semiHidden/>
    <w:unhideWhenUsed/>
    <w:rsid w:val="00760324"/>
    <w:rPr>
      <w:b/>
      <w:bCs/>
    </w:rPr>
  </w:style>
  <w:style w:type="character" w:customStyle="1" w:styleId="CommentSubjectChar">
    <w:name w:val="Comment Subject Char"/>
    <w:basedOn w:val="CommentTextChar"/>
    <w:link w:val="CommentSubject"/>
    <w:uiPriority w:val="99"/>
    <w:semiHidden/>
    <w:rsid w:val="00760324"/>
    <w:rPr>
      <w:b/>
      <w:bCs/>
      <w:sz w:val="20"/>
      <w:szCs w:val="20"/>
    </w:rPr>
  </w:style>
  <w:style w:type="paragraph" w:styleId="NormalWeb">
    <w:name w:val="Normal (Web)"/>
    <w:basedOn w:val="Normal"/>
    <w:uiPriority w:val="99"/>
    <w:unhideWhenUsed/>
    <w:rsid w:val="000C53AF"/>
    <w:pPr>
      <w:spacing w:before="100" w:beforeAutospacing="1" w:after="100" w:afterAutospacing="1"/>
    </w:pPr>
    <w:rPr>
      <w:rFonts w:ascii="Times New Roman" w:eastAsia="Times New Roman" w:hAnsi="Times New Roman" w:cs="Times New Roman"/>
      <w:sz w:val="24"/>
      <w:szCs w:val="24"/>
    </w:rPr>
  </w:style>
  <w:style w:type="character" w:customStyle="1" w:styleId="ui-provider">
    <w:name w:val="ui-provider"/>
    <w:basedOn w:val="DefaultParagraphFont"/>
    <w:rsid w:val="007B57EF"/>
  </w:style>
  <w:style w:type="paragraph" w:styleId="ListParagraph">
    <w:name w:val="List Paragraph"/>
    <w:basedOn w:val="Normal"/>
    <w:uiPriority w:val="34"/>
    <w:qFormat/>
    <w:rsid w:val="004E65B5"/>
    <w:pPr>
      <w:spacing w:after="160" w:line="259" w:lineRule="auto"/>
      <w:ind w:left="720"/>
      <w:contextualSpacing/>
    </w:pPr>
    <w:rPr>
      <w:rFonts w:asciiTheme="minorHAnsi" w:hAnsiTheme="minorHAnsi"/>
    </w:rPr>
  </w:style>
  <w:style w:type="paragraph" w:styleId="Revision">
    <w:name w:val="Revision"/>
    <w:hidden/>
    <w:uiPriority w:val="99"/>
    <w:semiHidden/>
    <w:rsid w:val="00232390"/>
  </w:style>
  <w:style w:type="character" w:customStyle="1" w:styleId="cf01">
    <w:name w:val="cf01"/>
    <w:basedOn w:val="DefaultParagraphFont"/>
    <w:rsid w:val="004E150F"/>
    <w:rPr>
      <w:rFonts w:ascii="Segoe UI" w:hAnsi="Segoe UI" w:cs="Segoe UI" w:hint="default"/>
      <w:sz w:val="18"/>
      <w:szCs w:val="18"/>
    </w:rPr>
  </w:style>
  <w:style w:type="paragraph" w:customStyle="1" w:styleId="pf0">
    <w:name w:val="pf0"/>
    <w:basedOn w:val="Normal"/>
    <w:rsid w:val="00B136F4"/>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35276">
      <w:bodyDiv w:val="1"/>
      <w:marLeft w:val="0"/>
      <w:marRight w:val="0"/>
      <w:marTop w:val="0"/>
      <w:marBottom w:val="0"/>
      <w:divBdr>
        <w:top w:val="none" w:sz="0" w:space="0" w:color="auto"/>
        <w:left w:val="none" w:sz="0" w:space="0" w:color="auto"/>
        <w:bottom w:val="none" w:sz="0" w:space="0" w:color="auto"/>
        <w:right w:val="none" w:sz="0" w:space="0" w:color="auto"/>
      </w:divBdr>
      <w:divsChild>
        <w:div w:id="1751611217">
          <w:marLeft w:val="0"/>
          <w:marRight w:val="0"/>
          <w:marTop w:val="0"/>
          <w:marBottom w:val="0"/>
          <w:divBdr>
            <w:top w:val="none" w:sz="0" w:space="0" w:color="auto"/>
            <w:left w:val="none" w:sz="0" w:space="0" w:color="auto"/>
            <w:bottom w:val="none" w:sz="0" w:space="0" w:color="auto"/>
            <w:right w:val="none" w:sz="0" w:space="0" w:color="auto"/>
          </w:divBdr>
        </w:div>
      </w:divsChild>
    </w:div>
    <w:div w:id="64959889">
      <w:bodyDiv w:val="1"/>
      <w:marLeft w:val="0"/>
      <w:marRight w:val="0"/>
      <w:marTop w:val="0"/>
      <w:marBottom w:val="0"/>
      <w:divBdr>
        <w:top w:val="none" w:sz="0" w:space="0" w:color="auto"/>
        <w:left w:val="none" w:sz="0" w:space="0" w:color="auto"/>
        <w:bottom w:val="none" w:sz="0" w:space="0" w:color="auto"/>
        <w:right w:val="none" w:sz="0" w:space="0" w:color="auto"/>
      </w:divBdr>
      <w:divsChild>
        <w:div w:id="1010838875">
          <w:marLeft w:val="0"/>
          <w:marRight w:val="0"/>
          <w:marTop w:val="0"/>
          <w:marBottom w:val="0"/>
          <w:divBdr>
            <w:top w:val="none" w:sz="0" w:space="0" w:color="auto"/>
            <w:left w:val="none" w:sz="0" w:space="0" w:color="auto"/>
            <w:bottom w:val="none" w:sz="0" w:space="0" w:color="auto"/>
            <w:right w:val="none" w:sz="0" w:space="0" w:color="auto"/>
          </w:divBdr>
        </w:div>
      </w:divsChild>
    </w:div>
    <w:div w:id="111635750">
      <w:bodyDiv w:val="1"/>
      <w:marLeft w:val="0"/>
      <w:marRight w:val="0"/>
      <w:marTop w:val="0"/>
      <w:marBottom w:val="0"/>
      <w:divBdr>
        <w:top w:val="none" w:sz="0" w:space="0" w:color="auto"/>
        <w:left w:val="none" w:sz="0" w:space="0" w:color="auto"/>
        <w:bottom w:val="none" w:sz="0" w:space="0" w:color="auto"/>
        <w:right w:val="none" w:sz="0" w:space="0" w:color="auto"/>
      </w:divBdr>
    </w:div>
    <w:div w:id="210771074">
      <w:bodyDiv w:val="1"/>
      <w:marLeft w:val="0"/>
      <w:marRight w:val="0"/>
      <w:marTop w:val="0"/>
      <w:marBottom w:val="0"/>
      <w:divBdr>
        <w:top w:val="none" w:sz="0" w:space="0" w:color="auto"/>
        <w:left w:val="none" w:sz="0" w:space="0" w:color="auto"/>
        <w:bottom w:val="none" w:sz="0" w:space="0" w:color="auto"/>
        <w:right w:val="none" w:sz="0" w:space="0" w:color="auto"/>
      </w:divBdr>
      <w:divsChild>
        <w:div w:id="950161047">
          <w:marLeft w:val="0"/>
          <w:marRight w:val="0"/>
          <w:marTop w:val="0"/>
          <w:marBottom w:val="0"/>
          <w:divBdr>
            <w:top w:val="none" w:sz="0" w:space="0" w:color="auto"/>
            <w:left w:val="none" w:sz="0" w:space="0" w:color="auto"/>
            <w:bottom w:val="none" w:sz="0" w:space="0" w:color="auto"/>
            <w:right w:val="none" w:sz="0" w:space="0" w:color="auto"/>
          </w:divBdr>
        </w:div>
      </w:divsChild>
    </w:div>
    <w:div w:id="278219949">
      <w:bodyDiv w:val="1"/>
      <w:marLeft w:val="0"/>
      <w:marRight w:val="0"/>
      <w:marTop w:val="0"/>
      <w:marBottom w:val="0"/>
      <w:divBdr>
        <w:top w:val="none" w:sz="0" w:space="0" w:color="auto"/>
        <w:left w:val="none" w:sz="0" w:space="0" w:color="auto"/>
        <w:bottom w:val="none" w:sz="0" w:space="0" w:color="auto"/>
        <w:right w:val="none" w:sz="0" w:space="0" w:color="auto"/>
      </w:divBdr>
      <w:divsChild>
        <w:div w:id="669910140">
          <w:marLeft w:val="0"/>
          <w:marRight w:val="0"/>
          <w:marTop w:val="0"/>
          <w:marBottom w:val="0"/>
          <w:divBdr>
            <w:top w:val="none" w:sz="0" w:space="0" w:color="auto"/>
            <w:left w:val="none" w:sz="0" w:space="0" w:color="auto"/>
            <w:bottom w:val="none" w:sz="0" w:space="0" w:color="auto"/>
            <w:right w:val="none" w:sz="0" w:space="0" w:color="auto"/>
          </w:divBdr>
        </w:div>
      </w:divsChild>
    </w:div>
    <w:div w:id="295070571">
      <w:bodyDiv w:val="1"/>
      <w:marLeft w:val="0"/>
      <w:marRight w:val="0"/>
      <w:marTop w:val="0"/>
      <w:marBottom w:val="0"/>
      <w:divBdr>
        <w:top w:val="none" w:sz="0" w:space="0" w:color="auto"/>
        <w:left w:val="none" w:sz="0" w:space="0" w:color="auto"/>
        <w:bottom w:val="none" w:sz="0" w:space="0" w:color="auto"/>
        <w:right w:val="none" w:sz="0" w:space="0" w:color="auto"/>
      </w:divBdr>
      <w:divsChild>
        <w:div w:id="821235039">
          <w:marLeft w:val="0"/>
          <w:marRight w:val="0"/>
          <w:marTop w:val="0"/>
          <w:marBottom w:val="0"/>
          <w:divBdr>
            <w:top w:val="none" w:sz="0" w:space="0" w:color="auto"/>
            <w:left w:val="none" w:sz="0" w:space="0" w:color="auto"/>
            <w:bottom w:val="none" w:sz="0" w:space="0" w:color="auto"/>
            <w:right w:val="none" w:sz="0" w:space="0" w:color="auto"/>
          </w:divBdr>
        </w:div>
      </w:divsChild>
    </w:div>
    <w:div w:id="306130561">
      <w:bodyDiv w:val="1"/>
      <w:marLeft w:val="0"/>
      <w:marRight w:val="0"/>
      <w:marTop w:val="0"/>
      <w:marBottom w:val="0"/>
      <w:divBdr>
        <w:top w:val="none" w:sz="0" w:space="0" w:color="auto"/>
        <w:left w:val="none" w:sz="0" w:space="0" w:color="auto"/>
        <w:bottom w:val="none" w:sz="0" w:space="0" w:color="auto"/>
        <w:right w:val="none" w:sz="0" w:space="0" w:color="auto"/>
      </w:divBdr>
      <w:divsChild>
        <w:div w:id="854730333">
          <w:marLeft w:val="806"/>
          <w:marRight w:val="0"/>
          <w:marTop w:val="0"/>
          <w:marBottom w:val="0"/>
          <w:divBdr>
            <w:top w:val="none" w:sz="0" w:space="0" w:color="auto"/>
            <w:left w:val="none" w:sz="0" w:space="0" w:color="auto"/>
            <w:bottom w:val="none" w:sz="0" w:space="0" w:color="auto"/>
            <w:right w:val="none" w:sz="0" w:space="0" w:color="auto"/>
          </w:divBdr>
        </w:div>
        <w:div w:id="1902785373">
          <w:marLeft w:val="806"/>
          <w:marRight w:val="0"/>
          <w:marTop w:val="0"/>
          <w:marBottom w:val="0"/>
          <w:divBdr>
            <w:top w:val="none" w:sz="0" w:space="0" w:color="auto"/>
            <w:left w:val="none" w:sz="0" w:space="0" w:color="auto"/>
            <w:bottom w:val="none" w:sz="0" w:space="0" w:color="auto"/>
            <w:right w:val="none" w:sz="0" w:space="0" w:color="auto"/>
          </w:divBdr>
        </w:div>
        <w:div w:id="1188955017">
          <w:marLeft w:val="806"/>
          <w:marRight w:val="0"/>
          <w:marTop w:val="0"/>
          <w:marBottom w:val="0"/>
          <w:divBdr>
            <w:top w:val="none" w:sz="0" w:space="0" w:color="auto"/>
            <w:left w:val="none" w:sz="0" w:space="0" w:color="auto"/>
            <w:bottom w:val="none" w:sz="0" w:space="0" w:color="auto"/>
            <w:right w:val="none" w:sz="0" w:space="0" w:color="auto"/>
          </w:divBdr>
        </w:div>
        <w:div w:id="809833278">
          <w:marLeft w:val="806"/>
          <w:marRight w:val="0"/>
          <w:marTop w:val="0"/>
          <w:marBottom w:val="0"/>
          <w:divBdr>
            <w:top w:val="none" w:sz="0" w:space="0" w:color="auto"/>
            <w:left w:val="none" w:sz="0" w:space="0" w:color="auto"/>
            <w:bottom w:val="none" w:sz="0" w:space="0" w:color="auto"/>
            <w:right w:val="none" w:sz="0" w:space="0" w:color="auto"/>
          </w:divBdr>
        </w:div>
        <w:div w:id="207649007">
          <w:marLeft w:val="806"/>
          <w:marRight w:val="0"/>
          <w:marTop w:val="0"/>
          <w:marBottom w:val="0"/>
          <w:divBdr>
            <w:top w:val="none" w:sz="0" w:space="0" w:color="auto"/>
            <w:left w:val="none" w:sz="0" w:space="0" w:color="auto"/>
            <w:bottom w:val="none" w:sz="0" w:space="0" w:color="auto"/>
            <w:right w:val="none" w:sz="0" w:space="0" w:color="auto"/>
          </w:divBdr>
        </w:div>
      </w:divsChild>
    </w:div>
    <w:div w:id="308481357">
      <w:bodyDiv w:val="1"/>
      <w:marLeft w:val="0"/>
      <w:marRight w:val="0"/>
      <w:marTop w:val="0"/>
      <w:marBottom w:val="0"/>
      <w:divBdr>
        <w:top w:val="none" w:sz="0" w:space="0" w:color="auto"/>
        <w:left w:val="none" w:sz="0" w:space="0" w:color="auto"/>
        <w:bottom w:val="none" w:sz="0" w:space="0" w:color="auto"/>
        <w:right w:val="none" w:sz="0" w:space="0" w:color="auto"/>
      </w:divBdr>
      <w:divsChild>
        <w:div w:id="47459678">
          <w:marLeft w:val="0"/>
          <w:marRight w:val="0"/>
          <w:marTop w:val="0"/>
          <w:marBottom w:val="0"/>
          <w:divBdr>
            <w:top w:val="none" w:sz="0" w:space="0" w:color="auto"/>
            <w:left w:val="none" w:sz="0" w:space="0" w:color="auto"/>
            <w:bottom w:val="none" w:sz="0" w:space="0" w:color="auto"/>
            <w:right w:val="none" w:sz="0" w:space="0" w:color="auto"/>
          </w:divBdr>
        </w:div>
      </w:divsChild>
    </w:div>
    <w:div w:id="349841393">
      <w:bodyDiv w:val="1"/>
      <w:marLeft w:val="0"/>
      <w:marRight w:val="0"/>
      <w:marTop w:val="0"/>
      <w:marBottom w:val="0"/>
      <w:divBdr>
        <w:top w:val="none" w:sz="0" w:space="0" w:color="auto"/>
        <w:left w:val="none" w:sz="0" w:space="0" w:color="auto"/>
        <w:bottom w:val="none" w:sz="0" w:space="0" w:color="auto"/>
        <w:right w:val="none" w:sz="0" w:space="0" w:color="auto"/>
      </w:divBdr>
    </w:div>
    <w:div w:id="364450232">
      <w:bodyDiv w:val="1"/>
      <w:marLeft w:val="0"/>
      <w:marRight w:val="0"/>
      <w:marTop w:val="0"/>
      <w:marBottom w:val="0"/>
      <w:divBdr>
        <w:top w:val="none" w:sz="0" w:space="0" w:color="auto"/>
        <w:left w:val="none" w:sz="0" w:space="0" w:color="auto"/>
        <w:bottom w:val="none" w:sz="0" w:space="0" w:color="auto"/>
        <w:right w:val="none" w:sz="0" w:space="0" w:color="auto"/>
      </w:divBdr>
      <w:divsChild>
        <w:div w:id="680426108">
          <w:marLeft w:val="0"/>
          <w:marRight w:val="0"/>
          <w:marTop w:val="0"/>
          <w:marBottom w:val="0"/>
          <w:divBdr>
            <w:top w:val="none" w:sz="0" w:space="0" w:color="auto"/>
            <w:left w:val="none" w:sz="0" w:space="0" w:color="auto"/>
            <w:bottom w:val="none" w:sz="0" w:space="0" w:color="auto"/>
            <w:right w:val="none" w:sz="0" w:space="0" w:color="auto"/>
          </w:divBdr>
        </w:div>
      </w:divsChild>
    </w:div>
    <w:div w:id="597450369">
      <w:bodyDiv w:val="1"/>
      <w:marLeft w:val="0"/>
      <w:marRight w:val="0"/>
      <w:marTop w:val="0"/>
      <w:marBottom w:val="0"/>
      <w:divBdr>
        <w:top w:val="none" w:sz="0" w:space="0" w:color="auto"/>
        <w:left w:val="none" w:sz="0" w:space="0" w:color="auto"/>
        <w:bottom w:val="none" w:sz="0" w:space="0" w:color="auto"/>
        <w:right w:val="none" w:sz="0" w:space="0" w:color="auto"/>
      </w:divBdr>
    </w:div>
    <w:div w:id="605623954">
      <w:bodyDiv w:val="1"/>
      <w:marLeft w:val="0"/>
      <w:marRight w:val="0"/>
      <w:marTop w:val="0"/>
      <w:marBottom w:val="0"/>
      <w:divBdr>
        <w:top w:val="none" w:sz="0" w:space="0" w:color="auto"/>
        <w:left w:val="none" w:sz="0" w:space="0" w:color="auto"/>
        <w:bottom w:val="none" w:sz="0" w:space="0" w:color="auto"/>
        <w:right w:val="none" w:sz="0" w:space="0" w:color="auto"/>
      </w:divBdr>
    </w:div>
    <w:div w:id="650016580">
      <w:bodyDiv w:val="1"/>
      <w:marLeft w:val="0"/>
      <w:marRight w:val="0"/>
      <w:marTop w:val="0"/>
      <w:marBottom w:val="0"/>
      <w:divBdr>
        <w:top w:val="none" w:sz="0" w:space="0" w:color="auto"/>
        <w:left w:val="none" w:sz="0" w:space="0" w:color="auto"/>
        <w:bottom w:val="none" w:sz="0" w:space="0" w:color="auto"/>
        <w:right w:val="none" w:sz="0" w:space="0" w:color="auto"/>
      </w:divBdr>
      <w:divsChild>
        <w:div w:id="951982780">
          <w:marLeft w:val="0"/>
          <w:marRight w:val="0"/>
          <w:marTop w:val="0"/>
          <w:marBottom w:val="0"/>
          <w:divBdr>
            <w:top w:val="none" w:sz="0" w:space="0" w:color="auto"/>
            <w:left w:val="none" w:sz="0" w:space="0" w:color="auto"/>
            <w:bottom w:val="none" w:sz="0" w:space="0" w:color="auto"/>
            <w:right w:val="none" w:sz="0" w:space="0" w:color="auto"/>
          </w:divBdr>
        </w:div>
        <w:div w:id="1094979284">
          <w:marLeft w:val="0"/>
          <w:marRight w:val="0"/>
          <w:marTop w:val="0"/>
          <w:marBottom w:val="0"/>
          <w:divBdr>
            <w:top w:val="none" w:sz="0" w:space="0" w:color="auto"/>
            <w:left w:val="none" w:sz="0" w:space="0" w:color="auto"/>
            <w:bottom w:val="none" w:sz="0" w:space="0" w:color="auto"/>
            <w:right w:val="none" w:sz="0" w:space="0" w:color="auto"/>
          </w:divBdr>
        </w:div>
        <w:div w:id="1776364777">
          <w:marLeft w:val="0"/>
          <w:marRight w:val="0"/>
          <w:marTop w:val="0"/>
          <w:marBottom w:val="0"/>
          <w:divBdr>
            <w:top w:val="none" w:sz="0" w:space="0" w:color="auto"/>
            <w:left w:val="none" w:sz="0" w:space="0" w:color="auto"/>
            <w:bottom w:val="none" w:sz="0" w:space="0" w:color="auto"/>
            <w:right w:val="none" w:sz="0" w:space="0" w:color="auto"/>
          </w:divBdr>
        </w:div>
        <w:div w:id="1824077432">
          <w:marLeft w:val="0"/>
          <w:marRight w:val="0"/>
          <w:marTop w:val="0"/>
          <w:marBottom w:val="0"/>
          <w:divBdr>
            <w:top w:val="none" w:sz="0" w:space="0" w:color="auto"/>
            <w:left w:val="none" w:sz="0" w:space="0" w:color="auto"/>
            <w:bottom w:val="none" w:sz="0" w:space="0" w:color="auto"/>
            <w:right w:val="none" w:sz="0" w:space="0" w:color="auto"/>
          </w:divBdr>
        </w:div>
      </w:divsChild>
    </w:div>
    <w:div w:id="692806253">
      <w:bodyDiv w:val="1"/>
      <w:marLeft w:val="0"/>
      <w:marRight w:val="0"/>
      <w:marTop w:val="0"/>
      <w:marBottom w:val="0"/>
      <w:divBdr>
        <w:top w:val="none" w:sz="0" w:space="0" w:color="auto"/>
        <w:left w:val="none" w:sz="0" w:space="0" w:color="auto"/>
        <w:bottom w:val="none" w:sz="0" w:space="0" w:color="auto"/>
        <w:right w:val="none" w:sz="0" w:space="0" w:color="auto"/>
      </w:divBdr>
    </w:div>
    <w:div w:id="712076524">
      <w:bodyDiv w:val="1"/>
      <w:marLeft w:val="0"/>
      <w:marRight w:val="0"/>
      <w:marTop w:val="0"/>
      <w:marBottom w:val="0"/>
      <w:divBdr>
        <w:top w:val="none" w:sz="0" w:space="0" w:color="auto"/>
        <w:left w:val="none" w:sz="0" w:space="0" w:color="auto"/>
        <w:bottom w:val="none" w:sz="0" w:space="0" w:color="auto"/>
        <w:right w:val="none" w:sz="0" w:space="0" w:color="auto"/>
      </w:divBdr>
    </w:div>
    <w:div w:id="720055562">
      <w:bodyDiv w:val="1"/>
      <w:marLeft w:val="0"/>
      <w:marRight w:val="0"/>
      <w:marTop w:val="0"/>
      <w:marBottom w:val="0"/>
      <w:divBdr>
        <w:top w:val="none" w:sz="0" w:space="0" w:color="auto"/>
        <w:left w:val="none" w:sz="0" w:space="0" w:color="auto"/>
        <w:bottom w:val="none" w:sz="0" w:space="0" w:color="auto"/>
        <w:right w:val="none" w:sz="0" w:space="0" w:color="auto"/>
      </w:divBdr>
    </w:div>
    <w:div w:id="729501285">
      <w:bodyDiv w:val="1"/>
      <w:marLeft w:val="0"/>
      <w:marRight w:val="0"/>
      <w:marTop w:val="0"/>
      <w:marBottom w:val="0"/>
      <w:divBdr>
        <w:top w:val="none" w:sz="0" w:space="0" w:color="auto"/>
        <w:left w:val="none" w:sz="0" w:space="0" w:color="auto"/>
        <w:bottom w:val="none" w:sz="0" w:space="0" w:color="auto"/>
        <w:right w:val="none" w:sz="0" w:space="0" w:color="auto"/>
      </w:divBdr>
      <w:divsChild>
        <w:div w:id="1160147814">
          <w:marLeft w:val="0"/>
          <w:marRight w:val="0"/>
          <w:marTop w:val="0"/>
          <w:marBottom w:val="0"/>
          <w:divBdr>
            <w:top w:val="none" w:sz="0" w:space="0" w:color="auto"/>
            <w:left w:val="none" w:sz="0" w:space="0" w:color="auto"/>
            <w:bottom w:val="none" w:sz="0" w:space="0" w:color="auto"/>
            <w:right w:val="none" w:sz="0" w:space="0" w:color="auto"/>
          </w:divBdr>
        </w:div>
      </w:divsChild>
    </w:div>
    <w:div w:id="740372606">
      <w:bodyDiv w:val="1"/>
      <w:marLeft w:val="0"/>
      <w:marRight w:val="0"/>
      <w:marTop w:val="0"/>
      <w:marBottom w:val="0"/>
      <w:divBdr>
        <w:top w:val="none" w:sz="0" w:space="0" w:color="auto"/>
        <w:left w:val="none" w:sz="0" w:space="0" w:color="auto"/>
        <w:bottom w:val="none" w:sz="0" w:space="0" w:color="auto"/>
        <w:right w:val="none" w:sz="0" w:space="0" w:color="auto"/>
      </w:divBdr>
    </w:div>
    <w:div w:id="849686073">
      <w:bodyDiv w:val="1"/>
      <w:marLeft w:val="0"/>
      <w:marRight w:val="0"/>
      <w:marTop w:val="0"/>
      <w:marBottom w:val="0"/>
      <w:divBdr>
        <w:top w:val="none" w:sz="0" w:space="0" w:color="auto"/>
        <w:left w:val="none" w:sz="0" w:space="0" w:color="auto"/>
        <w:bottom w:val="none" w:sz="0" w:space="0" w:color="auto"/>
        <w:right w:val="none" w:sz="0" w:space="0" w:color="auto"/>
      </w:divBdr>
      <w:divsChild>
        <w:div w:id="1077558541">
          <w:marLeft w:val="0"/>
          <w:marRight w:val="0"/>
          <w:marTop w:val="0"/>
          <w:marBottom w:val="0"/>
          <w:divBdr>
            <w:top w:val="none" w:sz="0" w:space="0" w:color="auto"/>
            <w:left w:val="none" w:sz="0" w:space="0" w:color="auto"/>
            <w:bottom w:val="none" w:sz="0" w:space="0" w:color="auto"/>
            <w:right w:val="none" w:sz="0" w:space="0" w:color="auto"/>
          </w:divBdr>
        </w:div>
      </w:divsChild>
    </w:div>
    <w:div w:id="910584286">
      <w:bodyDiv w:val="1"/>
      <w:marLeft w:val="0"/>
      <w:marRight w:val="0"/>
      <w:marTop w:val="0"/>
      <w:marBottom w:val="0"/>
      <w:divBdr>
        <w:top w:val="none" w:sz="0" w:space="0" w:color="auto"/>
        <w:left w:val="none" w:sz="0" w:space="0" w:color="auto"/>
        <w:bottom w:val="none" w:sz="0" w:space="0" w:color="auto"/>
        <w:right w:val="none" w:sz="0" w:space="0" w:color="auto"/>
      </w:divBdr>
      <w:divsChild>
        <w:div w:id="1817456481">
          <w:marLeft w:val="0"/>
          <w:marRight w:val="0"/>
          <w:marTop w:val="0"/>
          <w:marBottom w:val="0"/>
          <w:divBdr>
            <w:top w:val="none" w:sz="0" w:space="0" w:color="auto"/>
            <w:left w:val="none" w:sz="0" w:space="0" w:color="auto"/>
            <w:bottom w:val="none" w:sz="0" w:space="0" w:color="auto"/>
            <w:right w:val="none" w:sz="0" w:space="0" w:color="auto"/>
          </w:divBdr>
        </w:div>
      </w:divsChild>
    </w:div>
    <w:div w:id="1064066432">
      <w:bodyDiv w:val="1"/>
      <w:marLeft w:val="0"/>
      <w:marRight w:val="0"/>
      <w:marTop w:val="0"/>
      <w:marBottom w:val="0"/>
      <w:divBdr>
        <w:top w:val="none" w:sz="0" w:space="0" w:color="auto"/>
        <w:left w:val="none" w:sz="0" w:space="0" w:color="auto"/>
        <w:bottom w:val="none" w:sz="0" w:space="0" w:color="auto"/>
        <w:right w:val="none" w:sz="0" w:space="0" w:color="auto"/>
      </w:divBdr>
    </w:div>
    <w:div w:id="1146971299">
      <w:bodyDiv w:val="1"/>
      <w:marLeft w:val="0"/>
      <w:marRight w:val="0"/>
      <w:marTop w:val="0"/>
      <w:marBottom w:val="0"/>
      <w:divBdr>
        <w:top w:val="none" w:sz="0" w:space="0" w:color="auto"/>
        <w:left w:val="none" w:sz="0" w:space="0" w:color="auto"/>
        <w:bottom w:val="none" w:sz="0" w:space="0" w:color="auto"/>
        <w:right w:val="none" w:sz="0" w:space="0" w:color="auto"/>
      </w:divBdr>
    </w:div>
    <w:div w:id="1331715137">
      <w:bodyDiv w:val="1"/>
      <w:marLeft w:val="0"/>
      <w:marRight w:val="0"/>
      <w:marTop w:val="0"/>
      <w:marBottom w:val="0"/>
      <w:divBdr>
        <w:top w:val="none" w:sz="0" w:space="0" w:color="auto"/>
        <w:left w:val="none" w:sz="0" w:space="0" w:color="auto"/>
        <w:bottom w:val="none" w:sz="0" w:space="0" w:color="auto"/>
        <w:right w:val="none" w:sz="0" w:space="0" w:color="auto"/>
      </w:divBdr>
    </w:div>
    <w:div w:id="1414281562">
      <w:bodyDiv w:val="1"/>
      <w:marLeft w:val="0"/>
      <w:marRight w:val="0"/>
      <w:marTop w:val="0"/>
      <w:marBottom w:val="0"/>
      <w:divBdr>
        <w:top w:val="none" w:sz="0" w:space="0" w:color="auto"/>
        <w:left w:val="none" w:sz="0" w:space="0" w:color="auto"/>
        <w:bottom w:val="none" w:sz="0" w:space="0" w:color="auto"/>
        <w:right w:val="none" w:sz="0" w:space="0" w:color="auto"/>
      </w:divBdr>
      <w:divsChild>
        <w:div w:id="1878734437">
          <w:marLeft w:val="0"/>
          <w:marRight w:val="0"/>
          <w:marTop w:val="0"/>
          <w:marBottom w:val="0"/>
          <w:divBdr>
            <w:top w:val="none" w:sz="0" w:space="0" w:color="auto"/>
            <w:left w:val="none" w:sz="0" w:space="0" w:color="auto"/>
            <w:bottom w:val="none" w:sz="0" w:space="0" w:color="auto"/>
            <w:right w:val="none" w:sz="0" w:space="0" w:color="auto"/>
          </w:divBdr>
        </w:div>
      </w:divsChild>
    </w:div>
    <w:div w:id="1437215720">
      <w:bodyDiv w:val="1"/>
      <w:marLeft w:val="0"/>
      <w:marRight w:val="0"/>
      <w:marTop w:val="0"/>
      <w:marBottom w:val="0"/>
      <w:divBdr>
        <w:top w:val="none" w:sz="0" w:space="0" w:color="auto"/>
        <w:left w:val="none" w:sz="0" w:space="0" w:color="auto"/>
        <w:bottom w:val="none" w:sz="0" w:space="0" w:color="auto"/>
        <w:right w:val="none" w:sz="0" w:space="0" w:color="auto"/>
      </w:divBdr>
    </w:div>
    <w:div w:id="1451899195">
      <w:bodyDiv w:val="1"/>
      <w:marLeft w:val="0"/>
      <w:marRight w:val="0"/>
      <w:marTop w:val="0"/>
      <w:marBottom w:val="0"/>
      <w:divBdr>
        <w:top w:val="none" w:sz="0" w:space="0" w:color="auto"/>
        <w:left w:val="none" w:sz="0" w:space="0" w:color="auto"/>
        <w:bottom w:val="none" w:sz="0" w:space="0" w:color="auto"/>
        <w:right w:val="none" w:sz="0" w:space="0" w:color="auto"/>
      </w:divBdr>
      <w:divsChild>
        <w:div w:id="1019308849">
          <w:marLeft w:val="0"/>
          <w:marRight w:val="0"/>
          <w:marTop w:val="0"/>
          <w:marBottom w:val="0"/>
          <w:divBdr>
            <w:top w:val="none" w:sz="0" w:space="0" w:color="auto"/>
            <w:left w:val="none" w:sz="0" w:space="0" w:color="auto"/>
            <w:bottom w:val="none" w:sz="0" w:space="0" w:color="auto"/>
            <w:right w:val="none" w:sz="0" w:space="0" w:color="auto"/>
          </w:divBdr>
        </w:div>
      </w:divsChild>
    </w:div>
    <w:div w:id="1483935128">
      <w:bodyDiv w:val="1"/>
      <w:marLeft w:val="0"/>
      <w:marRight w:val="0"/>
      <w:marTop w:val="0"/>
      <w:marBottom w:val="0"/>
      <w:divBdr>
        <w:top w:val="none" w:sz="0" w:space="0" w:color="auto"/>
        <w:left w:val="none" w:sz="0" w:space="0" w:color="auto"/>
        <w:bottom w:val="none" w:sz="0" w:space="0" w:color="auto"/>
        <w:right w:val="none" w:sz="0" w:space="0" w:color="auto"/>
      </w:divBdr>
    </w:div>
    <w:div w:id="1537737876">
      <w:bodyDiv w:val="1"/>
      <w:marLeft w:val="0"/>
      <w:marRight w:val="0"/>
      <w:marTop w:val="0"/>
      <w:marBottom w:val="0"/>
      <w:divBdr>
        <w:top w:val="none" w:sz="0" w:space="0" w:color="auto"/>
        <w:left w:val="none" w:sz="0" w:space="0" w:color="auto"/>
        <w:bottom w:val="none" w:sz="0" w:space="0" w:color="auto"/>
        <w:right w:val="none" w:sz="0" w:space="0" w:color="auto"/>
      </w:divBdr>
    </w:div>
    <w:div w:id="1543522121">
      <w:bodyDiv w:val="1"/>
      <w:marLeft w:val="0"/>
      <w:marRight w:val="0"/>
      <w:marTop w:val="0"/>
      <w:marBottom w:val="0"/>
      <w:divBdr>
        <w:top w:val="none" w:sz="0" w:space="0" w:color="auto"/>
        <w:left w:val="none" w:sz="0" w:space="0" w:color="auto"/>
        <w:bottom w:val="none" w:sz="0" w:space="0" w:color="auto"/>
        <w:right w:val="none" w:sz="0" w:space="0" w:color="auto"/>
      </w:divBdr>
      <w:divsChild>
        <w:div w:id="1046030768">
          <w:marLeft w:val="0"/>
          <w:marRight w:val="0"/>
          <w:marTop w:val="0"/>
          <w:marBottom w:val="0"/>
          <w:divBdr>
            <w:top w:val="none" w:sz="0" w:space="0" w:color="auto"/>
            <w:left w:val="none" w:sz="0" w:space="0" w:color="auto"/>
            <w:bottom w:val="none" w:sz="0" w:space="0" w:color="auto"/>
            <w:right w:val="none" w:sz="0" w:space="0" w:color="auto"/>
          </w:divBdr>
          <w:divsChild>
            <w:div w:id="95909434">
              <w:marLeft w:val="0"/>
              <w:marRight w:val="0"/>
              <w:marTop w:val="0"/>
              <w:marBottom w:val="0"/>
              <w:divBdr>
                <w:top w:val="none" w:sz="0" w:space="0" w:color="auto"/>
                <w:left w:val="none" w:sz="0" w:space="0" w:color="auto"/>
                <w:bottom w:val="none" w:sz="0" w:space="0" w:color="auto"/>
                <w:right w:val="none" w:sz="0" w:space="0" w:color="auto"/>
              </w:divBdr>
              <w:divsChild>
                <w:div w:id="1970092249">
                  <w:marLeft w:val="0"/>
                  <w:marRight w:val="0"/>
                  <w:marTop w:val="0"/>
                  <w:marBottom w:val="0"/>
                  <w:divBdr>
                    <w:top w:val="none" w:sz="0" w:space="0" w:color="auto"/>
                    <w:left w:val="none" w:sz="0" w:space="0" w:color="auto"/>
                    <w:bottom w:val="none" w:sz="0" w:space="0" w:color="auto"/>
                    <w:right w:val="none" w:sz="0" w:space="0" w:color="auto"/>
                  </w:divBdr>
                  <w:divsChild>
                    <w:div w:id="1438216980">
                      <w:marLeft w:val="0"/>
                      <w:marRight w:val="0"/>
                      <w:marTop w:val="0"/>
                      <w:marBottom w:val="0"/>
                      <w:divBdr>
                        <w:top w:val="none" w:sz="0" w:space="0" w:color="auto"/>
                        <w:left w:val="none" w:sz="0" w:space="0" w:color="auto"/>
                        <w:bottom w:val="none" w:sz="0" w:space="0" w:color="auto"/>
                        <w:right w:val="none" w:sz="0" w:space="0" w:color="auto"/>
                      </w:divBdr>
                      <w:divsChild>
                        <w:div w:id="179774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3839">
      <w:bodyDiv w:val="1"/>
      <w:marLeft w:val="0"/>
      <w:marRight w:val="0"/>
      <w:marTop w:val="0"/>
      <w:marBottom w:val="0"/>
      <w:divBdr>
        <w:top w:val="none" w:sz="0" w:space="0" w:color="auto"/>
        <w:left w:val="none" w:sz="0" w:space="0" w:color="auto"/>
        <w:bottom w:val="none" w:sz="0" w:space="0" w:color="auto"/>
        <w:right w:val="none" w:sz="0" w:space="0" w:color="auto"/>
      </w:divBdr>
      <w:divsChild>
        <w:div w:id="361521855">
          <w:marLeft w:val="0"/>
          <w:marRight w:val="0"/>
          <w:marTop w:val="0"/>
          <w:marBottom w:val="0"/>
          <w:divBdr>
            <w:top w:val="none" w:sz="0" w:space="0" w:color="auto"/>
            <w:left w:val="none" w:sz="0" w:space="0" w:color="auto"/>
            <w:bottom w:val="none" w:sz="0" w:space="0" w:color="auto"/>
            <w:right w:val="none" w:sz="0" w:space="0" w:color="auto"/>
          </w:divBdr>
        </w:div>
      </w:divsChild>
    </w:div>
    <w:div w:id="1615016140">
      <w:bodyDiv w:val="1"/>
      <w:marLeft w:val="0"/>
      <w:marRight w:val="0"/>
      <w:marTop w:val="0"/>
      <w:marBottom w:val="0"/>
      <w:divBdr>
        <w:top w:val="none" w:sz="0" w:space="0" w:color="auto"/>
        <w:left w:val="none" w:sz="0" w:space="0" w:color="auto"/>
        <w:bottom w:val="none" w:sz="0" w:space="0" w:color="auto"/>
        <w:right w:val="none" w:sz="0" w:space="0" w:color="auto"/>
      </w:divBdr>
      <w:divsChild>
        <w:div w:id="1153597348">
          <w:marLeft w:val="0"/>
          <w:marRight w:val="0"/>
          <w:marTop w:val="0"/>
          <w:marBottom w:val="0"/>
          <w:divBdr>
            <w:top w:val="none" w:sz="0" w:space="0" w:color="auto"/>
            <w:left w:val="none" w:sz="0" w:space="0" w:color="auto"/>
            <w:bottom w:val="none" w:sz="0" w:space="0" w:color="auto"/>
            <w:right w:val="none" w:sz="0" w:space="0" w:color="auto"/>
          </w:divBdr>
        </w:div>
      </w:divsChild>
    </w:div>
    <w:div w:id="1629164361">
      <w:bodyDiv w:val="1"/>
      <w:marLeft w:val="0"/>
      <w:marRight w:val="0"/>
      <w:marTop w:val="0"/>
      <w:marBottom w:val="0"/>
      <w:divBdr>
        <w:top w:val="none" w:sz="0" w:space="0" w:color="auto"/>
        <w:left w:val="none" w:sz="0" w:space="0" w:color="auto"/>
        <w:bottom w:val="none" w:sz="0" w:space="0" w:color="auto"/>
        <w:right w:val="none" w:sz="0" w:space="0" w:color="auto"/>
      </w:divBdr>
      <w:divsChild>
        <w:div w:id="2026246736">
          <w:marLeft w:val="1080"/>
          <w:marRight w:val="0"/>
          <w:marTop w:val="0"/>
          <w:marBottom w:val="0"/>
          <w:divBdr>
            <w:top w:val="none" w:sz="0" w:space="0" w:color="auto"/>
            <w:left w:val="none" w:sz="0" w:space="0" w:color="auto"/>
            <w:bottom w:val="none" w:sz="0" w:space="0" w:color="auto"/>
            <w:right w:val="none" w:sz="0" w:space="0" w:color="auto"/>
          </w:divBdr>
        </w:div>
        <w:div w:id="2513408">
          <w:marLeft w:val="1080"/>
          <w:marRight w:val="0"/>
          <w:marTop w:val="0"/>
          <w:marBottom w:val="0"/>
          <w:divBdr>
            <w:top w:val="none" w:sz="0" w:space="0" w:color="auto"/>
            <w:left w:val="none" w:sz="0" w:space="0" w:color="auto"/>
            <w:bottom w:val="none" w:sz="0" w:space="0" w:color="auto"/>
            <w:right w:val="none" w:sz="0" w:space="0" w:color="auto"/>
          </w:divBdr>
        </w:div>
      </w:divsChild>
    </w:div>
    <w:div w:id="1818452826">
      <w:bodyDiv w:val="1"/>
      <w:marLeft w:val="0"/>
      <w:marRight w:val="0"/>
      <w:marTop w:val="0"/>
      <w:marBottom w:val="0"/>
      <w:divBdr>
        <w:top w:val="none" w:sz="0" w:space="0" w:color="auto"/>
        <w:left w:val="none" w:sz="0" w:space="0" w:color="auto"/>
        <w:bottom w:val="none" w:sz="0" w:space="0" w:color="auto"/>
        <w:right w:val="none" w:sz="0" w:space="0" w:color="auto"/>
      </w:divBdr>
    </w:div>
    <w:div w:id="2007589763">
      <w:bodyDiv w:val="1"/>
      <w:marLeft w:val="0"/>
      <w:marRight w:val="0"/>
      <w:marTop w:val="0"/>
      <w:marBottom w:val="0"/>
      <w:divBdr>
        <w:top w:val="none" w:sz="0" w:space="0" w:color="auto"/>
        <w:left w:val="none" w:sz="0" w:space="0" w:color="auto"/>
        <w:bottom w:val="none" w:sz="0" w:space="0" w:color="auto"/>
        <w:right w:val="none" w:sz="0" w:space="0" w:color="auto"/>
      </w:divBdr>
      <w:divsChild>
        <w:div w:id="385373023">
          <w:marLeft w:val="0"/>
          <w:marRight w:val="0"/>
          <w:marTop w:val="0"/>
          <w:marBottom w:val="0"/>
          <w:divBdr>
            <w:top w:val="none" w:sz="0" w:space="0" w:color="auto"/>
            <w:left w:val="none" w:sz="0" w:space="0" w:color="auto"/>
            <w:bottom w:val="none" w:sz="0" w:space="0" w:color="auto"/>
            <w:right w:val="none" w:sz="0" w:space="0" w:color="auto"/>
          </w:divBdr>
        </w:div>
      </w:divsChild>
    </w:div>
    <w:div w:id="211728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teriverprogram.org/system/files/2025-06/02_April%202025%20TAC%20Minutes%20DRAFT_TAC%20edits.docx" TargetMode="External"/><Relationship Id="rId18" Type="http://schemas.openxmlformats.org/officeDocument/2006/relationships/hyperlink" Target="https://platteriverprogram.org/system/files/2025-07/05_Fall%202024%20WC%20Report%20Update%20%26%20Spring%202025%20WC%20Monitoring%20Update%20Presentation.pdf" TargetMode="External"/><Relationship Id="rId26" Type="http://schemas.openxmlformats.org/officeDocument/2006/relationships/hyperlink" Target="https://platteriverprogram.org/system/files/2025-08/SYSTEM%20GEOMORPHOLOGY%20AND%20VEGETATION%20REPORT%202024%20with%20TAC%20edits.pdf" TargetMode="External"/><Relationship Id="rId39" Type="http://schemas.openxmlformats.org/officeDocument/2006/relationships/hyperlink" Target="https://platteriverprogram.org/system/files/2025-07/21_2025%20Germination%20Suppression%20Presentation%20for%20TAC%202025-07-23%20rev.pdf" TargetMode="External"/><Relationship Id="rId21" Type="http://schemas.openxmlformats.org/officeDocument/2006/relationships/hyperlink" Target="https://platteriverprogram.org/system/files/2025-07/6b_Caven%26Pearse2025%20-%20A%20network%20of%20refugia%20%20Whooping%20Crane%20drought%20response%20informs%20international%20habitat.pdf" TargetMode="External"/><Relationship Id="rId34" Type="http://schemas.openxmlformats.org/officeDocument/2006/relationships/hyperlink" Target="https://platteriverprogram.org/system/files/2025-07/16_EDO_July2025TAC_NSA_Presentation.pdf"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platteriverprogram.org/system/files/2025-07/04_Implementation%20of%20the%20Whooping%20Crane%20Monitoring%20Protocol%20-%20Fall%202024%20Report%20Updated%20Draft.docx" TargetMode="External"/><Relationship Id="rId20" Type="http://schemas.openxmlformats.org/officeDocument/2006/relationships/hyperlink" Target="https://platteriverprogram.org/system/files/2025-07/06a_WHCR%20Update%20Winter%202024-2025.pdf" TargetMode="External"/><Relationship Id="rId29" Type="http://schemas.openxmlformats.org/officeDocument/2006/relationships/hyperlink" Target="https://platteriverprogram.org/system/files/2025-07/13_UNL-USGS104b-Proposal-TAC-meeting%20PRRIP-07-22-2025.pdf"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teriverprogram.org/group/technical-advisory-committee/event/prrip-third-quarter-2025-technical-advisory-committee-meeting" TargetMode="External"/><Relationship Id="rId24" Type="http://schemas.openxmlformats.org/officeDocument/2006/relationships/hyperlink" Target="https://platteriverprogram.org/system/files/2025-07/09_WC_Stopover_Flyover_Update.pdf" TargetMode="External"/><Relationship Id="rId32" Type="http://schemas.openxmlformats.org/officeDocument/2006/relationships/hyperlink" Target="https://platteriverprogram.org/system/files/2025-07/14_EDO_July2025TAC_germSup_update.pdf" TargetMode="External"/><Relationship Id="rId37" Type="http://schemas.openxmlformats.org/officeDocument/2006/relationships/hyperlink" Target="https://platteriverprogram.org/system/files/2025-07/19_Shoemaker%20Island%20Mngmt%20units.jpg"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platteriverprogram.org/system/files/2025-07/03_2025_July_TAC_Plover_Tern_Presentation.pdf" TargetMode="External"/><Relationship Id="rId23" Type="http://schemas.openxmlformats.org/officeDocument/2006/relationships/hyperlink" Target="https://platteriverprogram.org/system/files/2025-07/08_WC%20Roost%20Site%20Selection_Presentation.pdf" TargetMode="External"/><Relationship Id="rId28" Type="http://schemas.openxmlformats.org/officeDocument/2006/relationships/hyperlink" Target="https://platteriverprogram.org/system/files/2025-07/12_UNL%20Project%20Proposal-Platte%20River.pdf" TargetMode="External"/><Relationship Id="rId36" Type="http://schemas.openxmlformats.org/officeDocument/2006/relationships/hyperlink" Target="https://platteriverprogram.org/system/files/2025-07/18_CWR%20management%20units.jpg" TargetMode="External"/><Relationship Id="rId10" Type="http://schemas.openxmlformats.org/officeDocument/2006/relationships/endnotes" Target="endnotes.xml"/><Relationship Id="rId19" Type="http://schemas.openxmlformats.org/officeDocument/2006/relationships/hyperlink" Target="https://platteriverprogram.org/system/files/2025-07/05_Fall%202024%20WC%20Report%20Update%20%26%20Spring%202025%20WC%20Monitoring%20Update%20Presentation.pdf" TargetMode="External"/><Relationship Id="rId31" Type="http://schemas.openxmlformats.org/officeDocument/2006/relationships/hyperlink" Target="https://platteriverprogram.org/system/files/2025-07/01_PRRIP%20TAC%20Quarterly%20Meeting%20Agenda_July_2025_2.pdf"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teriverprogram.org/sites/default/files/2025-07/April%2029%202025%20TAC%20Meeting%20Minutes%20FINAL.pdf" TargetMode="External"/><Relationship Id="rId22" Type="http://schemas.openxmlformats.org/officeDocument/2006/relationships/hyperlink" Target="https://platteriverprogram.org/system/files/2025-07/07_WC%20Roost%20Site%20Selection%20Report%20DRAFT.docx" TargetMode="External"/><Relationship Id="rId27" Type="http://schemas.openxmlformats.org/officeDocument/2006/relationships/hyperlink" Target="https://platteriverprogram.org/system/files/2025-07/11_Geomorphology%20and%20Vegetation%20Report%20Presentation.pdf" TargetMode="External"/><Relationship Id="rId30" Type="http://schemas.openxmlformats.org/officeDocument/2006/relationships/hyperlink" Target="https://platteriverprogram.org/group/technical-advisory-committee/event/prrip-third-quarter-2025-technical-advisory-committee-meeting" TargetMode="External"/><Relationship Id="rId35" Type="http://schemas.openxmlformats.org/officeDocument/2006/relationships/hyperlink" Target="https://platteriverprogram.org/system/files/2025-07/17_PRRIP%20Data%20Storage%20and%20Release%20Policy.pdf" TargetMode="External"/><Relationship Id="rId43" Type="http://schemas.microsoft.com/office/2011/relationships/people" Target="peop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platteriverprogram.org/system/files/2025-07/01_PRRIP%20TAC%20Quarterly%20Meeting%20Agenda_July_2025_2.pdf" TargetMode="External"/><Relationship Id="rId17" Type="http://schemas.openxmlformats.org/officeDocument/2006/relationships/hyperlink" Target="https://platteriverprogram.org/sites/default/files/2025-08/Implementation%20of%20the%20Whooping%20Crane%20Monitoring%20Protocol%20-%20Fall%202024%20Report%20Updated%20Draft%20with%20TAC%20Footnote.docx" TargetMode="External"/><Relationship Id="rId25" Type="http://schemas.openxmlformats.org/officeDocument/2006/relationships/hyperlink" Target="https://platteriverprogram.org/system/files/2025-07/10_SYSTEM%20GEOMORPHOLOGY%20AND%20VEGETATION%20REPORT%202024.pdf" TargetMode="External"/><Relationship Id="rId33" Type="http://schemas.openxmlformats.org/officeDocument/2006/relationships/hyperlink" Target="https://platteriverprogram.org/system/files/2025-07/15_NSA%20yearly%20report%202025_final.pdf" TargetMode="External"/><Relationship Id="rId38" Type="http://schemas.openxmlformats.org/officeDocument/2006/relationships/hyperlink" Target="https://platteriverprogram.org/system/files/2025-07/20_PRRIP_Grazing_Units-2026-2032.xls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9B60F08C3B8D4C9E19BC6E005E7138" ma:contentTypeVersion="18" ma:contentTypeDescription="Create a new document." ma:contentTypeScope="" ma:versionID="9495bc725b65ba0cc98d8bebb2eeb2b4">
  <xsd:schema xmlns:xsd="http://www.w3.org/2001/XMLSchema" xmlns:xs="http://www.w3.org/2001/XMLSchema" xmlns:p="http://schemas.microsoft.com/office/2006/metadata/properties" xmlns:ns3="34166c42-d8ca-45ce-af00-6058a33a53b9" xmlns:ns4="a6de1155-e6d1-4ab6-a2d8-dda726e778bd" targetNamespace="http://schemas.microsoft.com/office/2006/metadata/properties" ma:root="true" ma:fieldsID="091e2d51853e66e2f801fa1a3ec7a4f8" ns3:_="" ns4:_="">
    <xsd:import namespace="34166c42-d8ca-45ce-af00-6058a33a53b9"/>
    <xsd:import namespace="a6de1155-e6d1-4ab6-a2d8-dda726e778b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_activity" minOccurs="0"/>
                <xsd:element ref="ns3:MediaServiceObjectDetectorVersions" minOccurs="0"/>
                <xsd:element ref="ns3:MediaServiceSearchProperties" minOccurs="0"/>
                <xsd:element ref="ns3:MediaServiceGenerationTime" minOccurs="0"/>
                <xsd:element ref="ns3:MediaServiceEventHashCode" minOccurs="0"/>
                <xsd:element ref="ns3:MediaServiceSystemTags"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166c42-d8ca-45ce-af00-6058a33a53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de1155-e6d1-4ab6-a2d8-dda726e778b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34166c42-d8ca-45ce-af00-6058a33a53b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3AE108-EA46-426C-B90B-A02F54F06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166c42-d8ca-45ce-af00-6058a33a53b9"/>
    <ds:schemaRef ds:uri="a6de1155-e6d1-4ab6-a2d8-dda726e778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B08FE0-0562-4FE0-8DD4-0E5CAE70EDEC}">
  <ds:schemaRefs>
    <ds:schemaRef ds:uri="http://schemas.openxmlformats.org/officeDocument/2006/bibliography"/>
  </ds:schemaRefs>
</ds:datastoreItem>
</file>

<file path=customXml/itemProps3.xml><?xml version="1.0" encoding="utf-8"?>
<ds:datastoreItem xmlns:ds="http://schemas.openxmlformats.org/officeDocument/2006/customXml" ds:itemID="{7C1288ED-EBAE-418F-8268-DCB5027CEA13}">
  <ds:schemaRefs>
    <ds:schemaRef ds:uri="http://purl.org/dc/terms/"/>
    <ds:schemaRef ds:uri="http://purl.org/dc/elements/1.1/"/>
    <ds:schemaRef ds:uri="http://schemas.microsoft.com/office/2006/documentManagement/types"/>
    <ds:schemaRef ds:uri="34166c42-d8ca-45ce-af00-6058a33a53b9"/>
    <ds:schemaRef ds:uri="http://schemas.microsoft.com/office/2006/metadata/properties"/>
    <ds:schemaRef ds:uri="http://www.w3.org/XML/1998/namespace"/>
    <ds:schemaRef ds:uri="http://purl.org/dc/dcmitype/"/>
    <ds:schemaRef ds:uri="http://schemas.microsoft.com/office/infopath/2007/PartnerControls"/>
    <ds:schemaRef ds:uri="http://schemas.openxmlformats.org/package/2006/metadata/core-properties"/>
    <ds:schemaRef ds:uri="a6de1155-e6d1-4ab6-a2d8-dda726e778bd"/>
  </ds:schemaRefs>
</ds:datastoreItem>
</file>

<file path=customXml/itemProps4.xml><?xml version="1.0" encoding="utf-8"?>
<ds:datastoreItem xmlns:ds="http://schemas.openxmlformats.org/officeDocument/2006/customXml" ds:itemID="{B6812CD6-34BF-46F4-A472-6239A4B98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7065</Words>
  <Characters>36105</Characters>
  <Application>Microsoft Office Word</Application>
  <DocSecurity>0</DocSecurity>
  <Lines>656</Lines>
  <Paragraphs>269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Malinda Henry</cp:lastModifiedBy>
  <cp:revision>2</cp:revision>
  <cp:lastPrinted>2023-07-20T17:14:00Z</cp:lastPrinted>
  <dcterms:created xsi:type="dcterms:W3CDTF">2025-09-30T18:14:00Z</dcterms:created>
  <dcterms:modified xsi:type="dcterms:W3CDTF">2025-09-30T18:14:00Z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50fe42b45a9533a3cbc5a58737ca1cbbb179a00a328b61e4424fb03f24cab2d3</vt:lpwstr>
  </property>
  <property fmtid="{D5CDD505-2E9C-101B-9397-08002B2CF9AE}" pid="3" name="ContentTypeId">
    <vt:lpwstr>0x010100D19B60F08C3B8D4C9E19BC6E005E7138</vt:lpwstr>
  </property>
</Properties>
</file>